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44667418"/>
        <w:docPartObj>
          <w:docPartGallery w:val="Cover Pages"/>
          <w:docPartUnique/>
        </w:docPartObj>
      </w:sdtPr>
      <w:sdtEndPr/>
      <w:sdtContent>
        <w:p w:rsidR="00484E40" w:rsidRDefault="00484E40">
          <w:pPr>
            <w:pStyle w:val="a5"/>
          </w:pPr>
          <w:r>
            <w:rPr>
              <w:noProof/>
              <w:lang w:eastAsia="el-GR"/>
            </w:rPr>
            <mc:AlternateContent>
              <mc:Choice Requires="wpg">
                <w:drawing>
                  <wp:anchor distT="0" distB="0" distL="114300" distR="114300" simplePos="0" relativeHeight="251663360"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 name="Ομάδα 1"/>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2" name="Ορθογώνιο 2"/>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Πεντάγωνο 3"/>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4T00:00:00Z">
                                      <w:dateFormat w:val="d/M/yyyy"/>
                                      <w:lid w:val="el-GR"/>
                                      <w:storeMappedDataAs w:val="dateTime"/>
                                      <w:calendar w:val="gregorian"/>
                                    </w:date>
                                  </w:sdtPr>
                                  <w:sdtEndPr/>
                                  <w:sdtContent>
                                    <w:p w:rsidR="00484E40" w:rsidRDefault="00484E40">
                                      <w:pPr>
                                        <w:pStyle w:val="a5"/>
                                        <w:jc w:val="right"/>
                                        <w:rPr>
                                          <w:color w:val="FFFFFF" w:themeColor="background1"/>
                                          <w:sz w:val="28"/>
                                          <w:szCs w:val="28"/>
                                        </w:rPr>
                                      </w:pPr>
                                      <w:r>
                                        <w:rPr>
                                          <w:color w:val="FFFFFF" w:themeColor="background1"/>
                                          <w:sz w:val="28"/>
                                          <w:szCs w:val="28"/>
                                        </w:rPr>
                                        <w:t>24/3/2018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4" name="Ομάδα 4"/>
                            <wpg:cNvGrpSpPr/>
                            <wpg:grpSpPr>
                              <a:xfrm>
                                <a:off x="76200" y="4210050"/>
                                <a:ext cx="2057400" cy="4910328"/>
                                <a:chOff x="80645" y="4211812"/>
                                <a:chExt cx="1306273" cy="3121026"/>
                              </a:xfrm>
                            </wpg:grpSpPr>
                            <wpg:grpSp>
                              <wpg:cNvPr id="5" name="Ομάδα 5"/>
                              <wpg:cNvGrpSpPr>
                                <a:grpSpLocks noChangeAspect="1"/>
                              </wpg:cNvGrpSpPr>
                              <wpg:grpSpPr>
                                <a:xfrm>
                                  <a:off x="141062" y="4211812"/>
                                  <a:ext cx="1047750" cy="3121026"/>
                                  <a:chOff x="141062" y="4211812"/>
                                  <a:chExt cx="1047750" cy="3121026"/>
                                </a:xfrm>
                              </wpg:grpSpPr>
                              <wps:wsp>
                                <wps:cNvPr id="6" name="Ελεύθερη σχεδίαση 6"/>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 name="Ελεύθερη σχεδίαση 7"/>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8" name="Ελεύθερη σχεδίαση 8"/>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9" name="Ελεύθερη σχεδίαση 9"/>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Ελεύθερη σχεδίαση 10"/>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Ελεύθερη σχεδίαση 11"/>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Ελεύθερη σχεδίαση 12"/>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Ελεύθερη σχεδίαση 1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Ελεύθερη σχεδίαση 1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Ελεύθερη σχεδίαση 1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Ελεύθερη σχεδίαση 2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2" name="Ομάδα 22"/>
                              <wpg:cNvGrpSpPr>
                                <a:grpSpLocks noChangeAspect="1"/>
                              </wpg:cNvGrpSpPr>
                              <wpg:grpSpPr>
                                <a:xfrm>
                                  <a:off x="80645" y="4826972"/>
                                  <a:ext cx="1306273" cy="2505863"/>
                                  <a:chOff x="80645" y="4649964"/>
                                  <a:chExt cx="874712" cy="1677988"/>
                                </a:xfrm>
                              </wpg:grpSpPr>
                              <wps:wsp>
                                <wps:cNvPr id="23" name="Ελεύθερη σχεδίαση 23"/>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4"/>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5"/>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6"/>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7"/>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8"/>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29"/>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0"/>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Ελεύθερη σχεδίαση 31"/>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Ελεύθερη σχεδίαση 32"/>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Ελεύθερη σχεδίαση 33"/>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1" o:spid="_x0000_s1026" style="position:absolute;left:0;text-align:left;margin-left:0;margin-top:0;width:172.8pt;height:718.55pt;z-index:-251653120;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">
                    <v:rect id="Ορθογώνιο 2"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pKA8UA&#10;AADaAAAADwAAAGRycy9kb3ducmV2LnhtbESPQWvCQBSE74L/YXmF3nTTHEqNrlIKglJKUYPY22v2&#10;NZuafRuyW5P6611B8DjMzDfMbNHbWpyo9ZVjBU/jBARx4XTFpYJ8txy9gPABWWPtmBT8k4fFfDiY&#10;YaZdxxs6bUMpIoR9hgpMCE0mpS8MWfRj1xBH78e1FkOUbSl1i12E21qmSfIsLVYcFww29GaoOG7/&#10;rAL3e57k793H8XtnJsX+Ky0P689OqceH/nUKIlAf7uFbe6UVpHC9Em+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6koD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3"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0LTMQA&#10;AADaAAAADwAAAGRycy9kb3ducmV2LnhtbESP3WrCQBSE7wu+w3IE7+omFaREN0Etghfa1p8HOGaP&#10;STR7NmRXk/bpu4VCL4eZ+YaZZ72pxYNaV1lWEI8jEMS51RUXCk7H9fMrCOeRNdaWScEXOcjSwdMc&#10;E2073tPj4AsRIOwSVFB63yRSurwkg25sG+LgXWxr0AfZFlK32AW4qeVLFE2lwYrDQokNrUrKb4e7&#10;UWDibbxc9t/vH931c3Ju7r6L3nZKjYb9YgbCU+//w3/tjVYwgd8r4QbI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dC0zEAAAA2gAAAA8AAAAAAAAAAAAAAAAAmAIAAGRycy9k&#10;b3ducmV2LnhtbFBLBQYAAAAABAAEAPUAAACJAwAAAAA=&#10;" adj="18883" fillcolor="#5b9bd5 [3204]" stroked="f" strokeweight="1pt">
                      <v:textbox inset=",0,14.4pt,0">
                        <w:txbxContent>
                          <w:sdt>
                            <w:sdtPr>
                              <w:rPr>
                                <w:color w:val="FFFFFF" w:themeColor="background1"/>
                                <w:sz w:val="28"/>
                                <w:szCs w:val="28"/>
                              </w:rPr>
                              <w:alias w:val="Ημερομηνία"/>
                              <w:tag w:val=""/>
                              <w:id w:val="-650599894"/>
                              <w:dataBinding w:prefixMappings="xmlns:ns0='http://schemas.microsoft.com/office/2006/coverPageProps' " w:xpath="/ns0:CoverPageProperties[1]/ns0:PublishDate[1]" w:storeItemID="{55AF091B-3C7A-41E3-B477-F2FDAA23CFDA}"/>
                              <w:date w:fullDate="2018-03-24T00:00:00Z">
                                <w:dateFormat w:val="d/M/yyyy"/>
                                <w:lid w:val="el-GR"/>
                                <w:storeMappedDataAs w:val="dateTime"/>
                                <w:calendar w:val="gregorian"/>
                              </w:date>
                            </w:sdtPr>
                            <w:sdtEndPr/>
                            <w:sdtContent>
                              <w:p w:rsidR="00484E40" w:rsidRDefault="00484E40">
                                <w:pPr>
                                  <w:pStyle w:val="a5"/>
                                  <w:jc w:val="right"/>
                                  <w:rPr>
                                    <w:color w:val="FFFFFF" w:themeColor="background1"/>
                                    <w:sz w:val="28"/>
                                    <w:szCs w:val="28"/>
                                  </w:rPr>
                                </w:pPr>
                                <w:r>
                                  <w:rPr>
                                    <w:color w:val="FFFFFF" w:themeColor="background1"/>
                                    <w:sz w:val="28"/>
                                    <w:szCs w:val="28"/>
                                  </w:rPr>
                                  <w:t>24/3/2018</w:t>
                                </w:r>
                              </w:p>
                            </w:sdtContent>
                          </w:sdt>
                        </w:txbxContent>
                      </v:textbox>
                    </v:shape>
                    <v:group id="Ομάδα 4"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Ομάδα 5"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o:lock v:ext="edit" aspectratio="t"/>
                        <v:shape id="Ελεύθερη σχεδίαση 6"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wWnsIA&#10;AADaAAAADwAAAGRycy9kb3ducmV2LnhtbESPzWvCQBTE7wX/h+UJvZRmYw8iqauE0BI9+nV/ZF8+&#10;NPs2ZNcY/etdodDjMDO/YZbr0bRioN41lhXMohgEcWF1w5WC4+H3cwHCeWSNrWVScCcH69XkbYmJ&#10;tjfe0bD3lQgQdgkqqL3vEildUZNBF9mOOHil7Q36IPtK6h5vAW5a+RXHc2mw4bBQY0dZTcVlfzUK&#10;9OOQ28HkVfZx2v6Uab7Y5Gen1Pt0TL9BeBr9f/ivvdEK5vC6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3BaewgAAANoAAAAPAAAAAAAAAAAAAAAAAJgCAABkcnMvZG93&#10;bnJldi54bWxQSwUGAAAAAAQABAD1AAAAhw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Ελεύθερη σχεδίαση 7"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MvDMMA&#10;AADaAAAADwAAAGRycy9kb3ducmV2LnhtbESPwW7CMBBE70j8g7VIvYFDJaBKcVBAasWlB2g/YBsv&#10;cZp4HdmGpH9fV0LiOJqZN5rtbrSduJEPjWMFy0UGgrhyuuFawdfn2/wFRIjIGjvHpOCXAuyK6WSL&#10;uXYDn+h2jrVIEA45KjAx9rmUoTJkMSxcT5y8i/MWY5K+ltrjkOC2k89ZtpYWG04LBns6GKra89Uq&#10;uOr14X21Gtuf78GV/vKxL4/OKPU0G8tXEJHG+Ajf20etYAP/V9IN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MvDMMAAADaAAAADwAAAAAAAAAAAAAAAACYAgAAZHJzL2Rv&#10;d25yZXYueG1sUEsFBgAAAAAEAAQA9QAAAIgD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Ελεύθερη σχεδίαση 8"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VOHMAA&#10;AADaAAAADwAAAGRycy9kb3ducmV2LnhtbERPXWvCMBR9F/wP4Qp701Q3hlSjiCDoGEhbGezt0lzb&#10;bs1NSaK2/355EPZ4ON/rbW9acSfnG8sK5rMEBHFpdcOVgktxmC5B+ICssbVMCgbysN2MR2tMtX1w&#10;Rvc8VCKGsE9RQR1Cl0rpy5oM+pntiCN3tc5giNBVUjt8xHDTykWSvEuDDceGGjva11T+5jej4Pw2&#10;/ODpZrLFa5GcHH52x4+vb6VeJv1uBSJQH/7FT/dRK4hb45V4A+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VOHMAAAADaAAAADwAAAAAAAAAAAAAAAACYAgAAZHJzL2Rvd25y&#10;ZXYueG1sUEsFBgAAAAAEAAQA9QAAAIU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9"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u4fb8A&#10;AADaAAAADwAAAGRycy9kb3ducmV2LnhtbERPy2rCQBTdF/yH4Qru6iQupI2ZSCmILtyoFbeXzG0S&#10;mrkTM6N5fH1HEFwezjtd96YWd2pdZVlBPI9AEOdWV1wo+Dlt3j9AOI+ssbZMCgZysM4mbykm2nZ8&#10;oPvRFyKEsEtQQel9k0jp8pIMurltiAP3a1uDPsC2kLrFLoSbWi6iaCkNVhwaSmzou6T873gzCi7F&#10;GDWLq4/j7XkIw8ZK7/aDUrNp/7UC4an3L/HTvdMKPuFxJdwAmf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m7h9vwAAANoAAAAPAAAAAAAAAAAAAAAAAJgCAABkcnMvZG93bnJl&#10;di54bWxQSwUGAAAAAAQABAD1AAAAhAM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10"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I+h8MA&#10;AADbAAAADwAAAGRycy9kb3ducmV2LnhtbESPT2sCQQzF70K/w5BCbzpbQVu3jlIKlaKnbkXwlu5k&#10;/9CdzDIz1fXbm4PgLeG9vPfLcj24Tp0oxNazgedJBoq49Lbl2sD+53P8CiomZIudZzJwoQjr1cNo&#10;ibn1Z/6mU5FqJSEcczTQpNTnWseyIYdx4nti0SofHCZZQ61twLOEu05Ps2yuHbYsDQ329NFQ+Vf8&#10;OwNeU6jo8NIupls336Xjppr9OmOeHof3N1CJhnQ3366/rOALvfwiA+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I+h8MAAADbAAAADwAAAAAAAAAAAAAAAACYAgAAZHJzL2Rv&#10;d25yZXYueG1sUEsFBgAAAAAEAAQA9QAAAIgD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11"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4zr8A&#10;AADbAAAADwAAAGRycy9kb3ducmV2LnhtbERPTWsCMRC9F/wPYQRvNavYIqtRVBDqsVY9j5txE3Yz&#10;WZJU13/fFAq9zeN9znLdu1bcKUTrWcFkXIAgrry2XCs4fe1f5yBiQtbYeiYFT4qwXg1ellhq/+BP&#10;uh9TLXIIxxIVmJS6UspYGXIYx74jztzNB4cpw1BLHfCRw10rp0XxLh1azg0GO9oZqprjt1MQTNo2&#10;p7ewnTW7y2F/tfZ69lap0bDfLEAk6tO/+M/9ofP8Cfz+kg+Qq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h/jOvwAAANsAAAAPAAAAAAAAAAAAAAAAAJgCAABkcnMvZG93bnJl&#10;di54bWxQSwUGAAAAAAQABAD1AAAAhAMAAAAA&#10;" path="m,l33,69r-9,l12,35,,xe" fillcolor="#44546a [3215]" strokecolor="#44546a [3215]" strokeweight="0">
                          <v:path arrowok="t" o:connecttype="custom" o:connectlocs="0,0;52388,109538;38100,109538;19050,55563;0,0" o:connectangles="0,0,0,0,0"/>
                        </v:shape>
                        <v:shape id="Ελεύθερη σχεδίαση 12"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efM74A&#10;AADbAAAADwAAAGRycy9kb3ducmV2LnhtbERPzYrCMBC+L/gOYQQvi6brQaRrFBXWepOt+wBDM7bF&#10;ZFKSWOvbG0HY23x8v7PaDNaInnxoHSv4mmUgiCunW64V/J1/pksQISJrNI5JwYMCbNajjxXm2t35&#10;l/oy1iKFcMhRQRNjl0sZqoYshpnriBN3cd5iTNDXUnu8p3Br5DzLFtJiy6mhwY72DVXX8mYVmPLT&#10;Hc4d1af+WDjz2BUX8oVSk/Gw/QYRaYj/4rf7qNP8Obx+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QHnzO+AAAA2wAAAA8AAAAAAAAAAAAAAAAAmAIAAGRycy9kb3ducmV2&#10;LnhtbFBLBQYAAAAABAAEAPUAAACDAwAAAAA=&#10;" path="m,l9,37r,3l15,93,5,49,,xe" fillcolor="#44546a [3215]" strokecolor="#44546a [3215]" strokeweight="0">
                          <v:path arrowok="t" o:connecttype="custom" o:connectlocs="0,0;14288,58738;14288,63500;23813,147638;7938,77788;0,0" o:connectangles="0,0,0,0,0,0"/>
                        </v:shape>
                        <v:shape id="Ελεύθερη σχεδίαση 1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HYzMAA&#10;AADbAAAADwAAAGRycy9kb3ducmV2LnhtbERPTUsDMRC9C/0PYQrebFbBKmvTYiuCJ8UqiLdhM01W&#10;N5OQxM323xtB6G0e73NWm8kNYqSYes8KLhcNCOLO656Ngve3x4tbECkjaxw8k4IjJdisZ2crbLUv&#10;/ErjPhtRQzi1qMDmHFopU2fJYVr4QFy5g48Oc4XRSB2x1HA3yKumWUqHPdcGi4F2lrrv/Y9T8LE0&#10;JVwX+/kVyvZoXh4Oz9GOSp3Pp/s7EJmmfBL/u590nX8Df7/U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HYzMAAAADbAAAADwAAAAAAAAAAAAAAAACYAgAAZHJzL2Rvd25y&#10;ZXYueG1sUEsFBgAAAAAEAAQA9QAAAIU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1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gbxscA&#10;AADbAAAADwAAAGRycy9kb3ducmV2LnhtbESPQWvCQBCF7wX/wzKCl1I35lBK6irFUhVLIWop9DbN&#10;TpNgdjZkV0366zuHQm8zvDfvfTNf9q5RF+pC7dnAbJqAIi68rbk08H58uXsAFSKyxcYzGRgowHIx&#10;upljZv2V93Q5xFJJCIcMDVQxtpnWoajIYZj6lli0b985jLJ2pbYdXiXcNTpNknvtsGZpqLClVUXF&#10;6XB2Bt528ZNv8/wr/dmsn9fDR/qaD6kxk3H/9AgqUh//zX/XWyv4Aiu/yAB6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YG8bHAAAA2wAAAA8AAAAAAAAAAAAAAAAAmAIAAGRy&#10;cy9kb3ducmV2LnhtbFBLBQYAAAAABAAEAPUAAACMAw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Ελεύθερη σχεδίαση 1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tiAsIA&#10;AADbAAAADwAAAGRycy9kb3ducmV2LnhtbERPS2vCQBC+C/6HZYTedFMRsdFVbMHXqZj2EG9DdsyG&#10;Zmdjdqvx37tCobf5+J6zWHW2FldqfeVYwesoAUFcOF1xqeD7azOcgfABWWPtmBTcycNq2e8tMNXu&#10;xke6ZqEUMYR9igpMCE0qpS8MWfQj1xBH7uxaiyHCtpS6xVsMt7UcJ8lUWqw4Nhhs6MNQ8ZP9WgWX&#10;9fagd6fJ6TObHfN3c8m340Ou1MugW89BBOrCv/jPvddx/hs8f4k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i2ICwgAAANsAAAAPAAAAAAAAAAAAAAAAAJgCAABkcnMvZG93&#10;bnJldi54bWxQSwUGAAAAAAQABAD1AAAAhwMAAAAA&#10;" path="m,l31,65r-8,l,xe" fillcolor="#44546a [3215]" strokecolor="#44546a [3215]" strokeweight="0">
                          <v:path arrowok="t" o:connecttype="custom" o:connectlocs="0,0;49213,103188;36513,103188;0,0" o:connectangles="0,0,0,0"/>
                        </v:shape>
                        <v:shape id="Ελεύθερη σχεδίαση 2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N88EA&#10;AADbAAAADwAAAGRycy9kb3ducmV2LnhtbERPTYvCMBC9L/gfwgje1lQPunaNooLgSdCqsLehmW3r&#10;NpOaRK3+enMQ9vh439N5a2pxI+crywoG/QQEcW51xYWCQ7b+/ALhA7LG2jIpeJCH+azzMcVU2zvv&#10;6LYPhYgh7FNUUIbQpFL6vCSDvm8b4sj9WmcwROgKqR3eY7ip5TBJRtJgxbGhxIZWJeV/+6tRcN48&#10;+Wc7Xq4vzYSrZXHOjieXKdXrtotvEIHa8C9+uzdawTCuj1/iD5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3DfP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Ελεύθερη σχεδίαση 2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rnsUA&#10;AADbAAAADwAAAGRycy9kb3ducmV2LnhtbESPQWvCQBSE70L/w/IKvenGHIqk2QRbKEqh0KqX3h7Z&#10;ZxLNvk13V5P6692C4HGYmW+YvBxNJ87kfGtZwXyWgCCurG65VrDbvk8XIHxA1thZJgV/5KEsHiY5&#10;ZtoO/E3nTahFhLDPUEETQp9J6auGDPqZ7Ymjt7fOYIjS1VI7HCLcdDJNkmdpsOW40GBPbw1Vx83J&#10;KLBDdXp1Px3+Lg9mddl/DunH5Uupp8dx+QIi0Bju4Vt7rRWkc/j/En+AL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cuue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Ομάδα 22"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o:lock v:ext="edit" aspectratio="t"/>
                        <v:shape id="Ελεύθερη σχεδίαση 23"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6/sYA&#10;AADbAAAADwAAAGRycy9kb3ducmV2LnhtbESPT2sCMRTE74LfITyhN81WQWRrlFLQevBfbQs9Pjav&#10;u1s3L9tNVqOfvhGEHoeZ+Q0znQdTiRM1rrSs4HGQgCDOrC45V/DxvuhPQDiPrLGyTAou5GA+63am&#10;mGp75jc6HXwuIoRdigoK7+tUSpcVZNANbE0cvW/bGPRRNrnUDZ4j3FRymCRjabDkuFBgTS8FZcdD&#10;axRsN9ev3eu+Xfysg/ltP7dhudkFpR564fkJhKfg/8P39korGI7g9iX+AD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r6/sYAAADbAAAADwAAAAAAAAAAAAAAAACYAgAAZHJz&#10;L2Rvd25yZXYueG1sUEsFBgAAAAAEAAQA9QAAAIsD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Ελεύθερη σχεδίαση 24"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8cd8MA&#10;AADbAAAADwAAAGRycy9kb3ducmV2LnhtbESP3YrCMBSE7xd8h3AEb5Y1rahIt1HEXdErxeoDHJrT&#10;H2xOShO1vr0RFvZymJlvmHTVm0bcqXO1ZQXxOAJBnFtdc6ngct5+LUA4j6yxsUwKnuRgtRx8pJho&#10;++AT3TNfigBhl6CCyvs2kdLlFRl0Y9sSB6+wnUEfZFdK3eEjwE0jJ1E0lwZrDgsVtrSpKL9mN6Mg&#10;O/Ct/Z3x5fhz/OzNbh6bYhMrNRr2628Qnnr/H/5r77WCyRTeX8IP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8cd8MAAADbAAAADwAAAAAAAAAAAAAAAACYAgAAZHJzL2Rv&#10;d25yZXYueG1sUEsFBgAAAAAEAAQA9QAAAIgD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Ελεύθερη σχεδίαση 25"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1b+sUA&#10;AADbAAAADwAAAGRycy9kb3ducmV2LnhtbESPzWsCMRTE70L/h/AKvWm2iiJbo4hg7WmpH4ceXzdv&#10;P3DzEjbR3frXN4LgcZiZ3zCLVW8acaXW15YVvI8SEMS51TWXCk7H7XAOwgdkjY1lUvBHHlbLl8EC&#10;U2073tP1EEoRIexTVFCF4FIpfV6RQT+yjjh6hW0NhijbUuoWuwg3jRwnyUwarDkuVOhoU1F+PlyM&#10;guLz+2x2P8Vt/nvpdpN1lrmJy5R6e+3XHyAC9eEZfrS/tILxFO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jVv6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Ελεύθερη σχεδίαση 26"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WWsIA&#10;AADbAAAADwAAAGRycy9kb3ducmV2LnhtbESPzWrDMBCE74W8g9hAb7UUU5zgRgkhkFIKPeTvvlhb&#10;y8RaGUuJnbevCoEch5n5hlmuR9eKG/Wh8axhlikQxJU3DdcaTsfd2wJEiMgGW8+k4U4B1qvJyxJL&#10;4wfe0+0Qa5EgHErUYGPsSilDZclhyHxHnLxf3zuMSfa1ND0OCe5amStVSIcNpwWLHW0tVZfD1Wng&#10;7zxYHoIyxc/i/T7/PKvZ7qz163TcfICINMZn+NH+MhryAv6/p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L5ZawgAAANsAAAAPAAAAAAAAAAAAAAAAAJgCAABkcnMvZG93&#10;bnJldi54bWxQSwUGAAAAAAQABAD1AAAAhwM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27"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aMUA&#10;AADbAAAADwAAAGRycy9kb3ducmV2LnhtbESPS2vDMBCE74H+B7GF3hK5PjTGjRKalILJJc0Lmtti&#10;bW0Ta2Us1Y9/HxUCOQ4z8w2zWA2mFh21rrKs4HUWgSDOra64UHA6fk0TEM4ja6wtk4KRHKyWT5MF&#10;ptr2vKfu4AsRIOxSVFB636RSurwkg25mG+Lg/drWoA+yLaRusQ9wU8s4it6kwYrDQokNbUrKr4c/&#10;o6D5Xn/2m4vbVuc4Gfx4znaX4kepl+fh4x2Ep8E/wvd2phXEc/j/En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0AJoxQAAANsAAAAPAAAAAAAAAAAAAAAAAJgCAABkcnMv&#10;ZG93bnJldi54bWxQSwUGAAAAAAQABAD1AAAAigMAAAAA&#10;" path="m,l33,71r-9,l11,36,,xe" fillcolor="#44546a [3215]" strokecolor="#44546a [3215]" strokeweight="0">
                          <v:fill opacity="13107f"/>
                          <v:stroke opacity="13107f"/>
                          <v:path arrowok="t" o:connecttype="custom" o:connectlocs="0,0;52388,112713;38100,112713;17463,57150;0,0" o:connectangles="0,0,0,0,0"/>
                        </v:shape>
                        <v:shape id="Ελεύθερη σχεδίαση 28"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kTmr4A&#10;AADbAAAADwAAAGRycy9kb3ducmV2LnhtbERPy6rCMBDdC/5DGMGdplYQqUYRQRBciC/Q3diMbbGZ&#10;lCRq/XuzuHCXh/OeL1tTizc5X1lWMBomIIhzqysuFJxPm8EUhA/IGmvLpOBLHpaLbmeOmbYfPtD7&#10;GAoRQ9hnqKAMocmk9HlJBv3QNsSRe1hnMEToCqkdfmK4qWWaJBNpsOLYUGJD65Ly5/FlFFx2e9fo&#10;9La5T8ar01XanabDXal+r13NQARqw7/4z73VCtI4Nn6JP0Au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pE5q+AAAA2wAAAA8AAAAAAAAAAAAAAAAAmAIAAGRycy9kb3ducmV2&#10;LnhtbFBLBQYAAAAABAAEAPUAAACDAwAAAAA=&#10;" path="m,l8,37r,4l15,95,4,49,,xe" fillcolor="#44546a [3215]" strokecolor="#44546a [3215]" strokeweight="0">
                          <v:fill opacity="13107f"/>
                          <v:stroke opacity="13107f"/>
                          <v:path arrowok="t" o:connecttype="custom" o:connectlocs="0,0;12700,58738;12700,65088;23813,150813;6350,77788;0,0" o:connectangles="0,0,0,0,0,0"/>
                        </v:shape>
                        <v:shape id="Ελεύθερη σχεδίαση 29"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wGYcUA&#10;AADbAAAADwAAAGRycy9kb3ducmV2LnhtbESPQWvCQBSE70L/w/KE3pqNQUpNXUWsllJBaOylt0f2&#10;NRvNvg3ZVaO/visUPA4z8w0znfe2ESfqfO1YwShJQRCXTtdcKfjerZ9eQPiArLFxTAou5GE+exhM&#10;MdfuzF90KkIlIoR9jgpMCG0upS8NWfSJa4mj9+s6iyHKrpK6w3OE20ZmafosLdYcFwy2tDRUHoqj&#10;VTBefh6vq22m34ox6/37xoy2P0apx2G/eAURqA/38H/7QyvIJnD7En+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AZhxQAAANsAAAAPAAAAAAAAAAAAAAAAAJgCAABkcnMv&#10;ZG93bnJldi54bWxQSwUGAAAAAAQABAD1AAAAigM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30"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KrMQA&#10;AADbAAAADwAAAGRycy9kb3ducmV2LnhtbESPy27CQAxF95X6DyNXYgeTPmhJyIBQKRIbFjw+wGRM&#10;EjXjSTNDSP++XiB1aV3f4+N8ObhG9dSF2rOB50kCirjwtubSwOm4Gc9AhYhssfFMBn4pwHLx+JBj&#10;Zv2N99QfYqkEwiFDA1WMbaZ1KCpyGCa+JZbs4juHUcau1LbDm8Bdo1+S5F07rFkuVNjSZ0XF9+Hq&#10;RAO/4uzto/yhVT9dX4/ndLurU2NGT8NqDirSEP+X7+2tNfAq9vKLAEA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MCqz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31"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6N18UA&#10;AADbAAAADwAAAGRycy9kb3ducmV2LnhtbESPQWsCMRSE74X+h/CEXkSzttDqapRSWuqlSDWI3h7J&#10;c3fp5mXZxHX9901B6HGYmW+Yxap3teioDZVnBZNxBoLYeFtxoUDvPkZTECEiW6w9k4IrBVgt7+8W&#10;mFt/4W/qtrEQCcIhRwVljE0uZTAlOQxj3xAn7+RbhzHJtpC2xUuCu1o+ZtmzdFhxWiixobeSzM/2&#10;7BTQoZt9bY6VeWH9rvWezvrTDJV6GPSvcxCR+vgfvrXXVsHTB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o3XxQAAANsAAAAPAAAAAAAAAAAAAAAAAJgCAABkcnMv&#10;ZG93bnJldi54bWxQSwUGAAAAAAQABAD1AAAAigMAAAAA&#10;" path="m,l31,66r-7,l,xe" fillcolor="#44546a [3215]" strokecolor="#44546a [3215]" strokeweight="0">
                          <v:fill opacity="13107f"/>
                          <v:stroke opacity="13107f"/>
                          <v:path arrowok="t" o:connecttype="custom" o:connectlocs="0,0;49213,104775;38100,104775;0,0" o:connectangles="0,0,0,0"/>
                        </v:shape>
                        <v:shape id="Ελεύθερη σχεδίαση 32"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rPOMMA&#10;AADbAAAADwAAAGRycy9kb3ducmV2LnhtbESPQWvCQBSE74L/YXmCN92YQpHUNRRpoZeC1QQ8PnZf&#10;s7HZtyG71eiv7xYKPQ4z8w2zKUfXiQsNofWsYLXMQBBrb1puFFTH18UaRIjIBjvPpOBGAcrtdLLB&#10;wvgrf9DlEBuRIBwKVGBj7Aspg7bkMCx9T5y8Tz84jEkOjTQDXhPcdTLPskfpsOW0YLGnnSX9dfh2&#10;Clp7xvf6rgPW8qXy+rw/SWqUms/G5ycQkcb4H/5rvxkFDz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rPOMMAAADbAAAADwAAAAAAAAAAAAAAAACYAgAAZHJzL2Rv&#10;d25yZXYueG1sUEsFBgAAAAAEAAQA9QAAAIgDAAAAAA==&#10;" path="m,l7,17r,26l6,40,,25,,xe" fillcolor="#44546a [3215]" strokecolor="#44546a [3215]" strokeweight="0">
                          <v:fill opacity="13107f"/>
                          <v:stroke opacity="13107f"/>
                          <v:path arrowok="t" o:connecttype="custom" o:connectlocs="0,0;11113,26988;11113,68263;9525,63500;0,39688;0,0" o:connectangles="0,0,0,0,0,0"/>
                        </v:shape>
                        <v:shape id="Ελεύθερη σχεδίαση 33"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ii8IA&#10;AADbAAAADwAAAGRycy9kb3ducmV2LnhtbESPT4vCMBTE74LfITxhb5q6gmg1ii4syPbkH/D6bJ5N&#10;sXkJTVa7334jCB6HmfkNs1x3thF3akPtWMF4lIEgLp2uuVJwOn4PZyBCRNbYOCYFfxRgver3lphr&#10;9+A93Q+xEgnCIUcFJkafSxlKQxbDyHni5F1dazEm2VZSt/hIcNvIzyybSos1pwWDnr4MlbfDr1VQ&#10;bM28rvY/42Irp/7ii/Nuczor9THoNgsQkbr4Dr/aO61gMoHnl/Q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0GKLwgAAANsAAAAPAAAAAAAAAAAAAAAAAJgCAABkcnMvZG93&#10;bnJldi54bWxQSwUGAAAAAAQABAD1AAAAhw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eastAsia="el-GR"/>
            </w:rPr>
            <mc:AlternateContent>
              <mc:Choice Requires="wps">
                <w:drawing>
                  <wp:anchor distT="0" distB="0" distL="114300" distR="114300" simplePos="0" relativeHeight="25166540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4" name="Πλαίσιο κειμένου 34"/>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4E40" w:rsidRDefault="00374ACF">
                                <w:pPr>
                                  <w:pStyle w:val="a5"/>
                                  <w:rPr>
                                    <w:color w:val="5B9BD5" w:themeColor="accent1"/>
                                    <w:sz w:val="26"/>
                                    <w:szCs w:val="26"/>
                                  </w:rPr>
                                </w:pPr>
                                <w:sdt>
                                  <w:sdtPr>
                                    <w:rPr>
                                      <w:color w:val="5B9BD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484E40">
                                      <w:rPr>
                                        <w:color w:val="5B9BD5" w:themeColor="accent1"/>
                                        <w:sz w:val="26"/>
                                        <w:szCs w:val="26"/>
                                      </w:rPr>
                                      <w:t>Τμ</w:t>
                                    </w:r>
                                    <w:r w:rsidR="00881F93">
                                      <w:rPr>
                                        <w:color w:val="5B9BD5" w:themeColor="accent1"/>
                                        <w:sz w:val="26"/>
                                        <w:szCs w:val="26"/>
                                      </w:rPr>
                                      <w:t>ήμα Δημοτικής Εκπαίδευσης</w:t>
                                    </w:r>
                                  </w:sdtContent>
                                </w:sdt>
                              </w:p>
                              <w:p w:rsidR="00484E40" w:rsidRDefault="00374ACF">
                                <w:pPr>
                                  <w:pStyle w:val="a5"/>
                                  <w:rPr>
                                    <w:color w:val="595959" w:themeColor="text1" w:themeTint="A6"/>
                                    <w:sz w:val="20"/>
                                    <w:szCs w:val="20"/>
                                  </w:rPr>
                                </w:pPr>
                                <w:sdt>
                                  <w:sdtPr>
                                    <w:rPr>
                                      <w:caps/>
                                      <w:color w:val="595959" w:themeColor="text1" w:themeTint="A6"/>
                                      <w:sz w:val="20"/>
                                      <w:szCs w:val="20"/>
                                    </w:rPr>
                                    <w:alias w:val="Εταιρεία"/>
                                    <w:tag w:val=""/>
                                    <w:id w:val="1558814826"/>
                                    <w:dataBinding w:prefixMappings="xmlns:ns0='http://schemas.openxmlformats.org/officeDocument/2006/extended-properties' " w:xpath="/ns0:Properties[1]/ns0:Company[1]" w:storeItemID="{6668398D-A668-4E3E-A5EB-62B293D839F1}"/>
                                    <w:text/>
                                  </w:sdtPr>
                                  <w:sdtEndPr/>
                                  <w:sdtContent>
                                    <w:r w:rsidR="00484E40">
                                      <w:rPr>
                                        <w:caps/>
                                        <w:color w:val="595959" w:themeColor="text1" w:themeTint="A6"/>
                                        <w:sz w:val="20"/>
                                        <w:szCs w:val="20"/>
                                      </w:rPr>
                                      <w:t>πανεπιστημιο δυτικησ μακεδονιασ</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4" o:spid="_x0000_s1055" type="#_x0000_t202" style="position:absolute;left:0;text-align:left;margin-left:0;margin-top:0;width:4in;height:28.8pt;z-index:251665408;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" filled="f" stroked="f" strokeweight=".5pt">
                    <v:textbox style="mso-fit-shape-to-text:t" inset="0,0,0,0">
                      <w:txbxContent>
                        <w:p w:rsidR="00484E40" w:rsidRDefault="00961FE3">
                          <w:pPr>
                            <w:pStyle w:val="a5"/>
                            <w:rPr>
                              <w:color w:val="5B9BD5" w:themeColor="accent1"/>
                              <w:sz w:val="26"/>
                              <w:szCs w:val="26"/>
                            </w:rPr>
                          </w:pPr>
                          <w:sdt>
                            <w:sdtPr>
                              <w:rPr>
                                <w:color w:val="5B9BD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484E40">
                                <w:rPr>
                                  <w:color w:val="5B9BD5" w:themeColor="accent1"/>
                                  <w:sz w:val="26"/>
                                  <w:szCs w:val="26"/>
                                </w:rPr>
                                <w:t>Τμ</w:t>
                              </w:r>
                              <w:r w:rsidR="00881F93">
                                <w:rPr>
                                  <w:color w:val="5B9BD5" w:themeColor="accent1"/>
                                  <w:sz w:val="26"/>
                                  <w:szCs w:val="26"/>
                                </w:rPr>
                                <w:t>ήμα Δημοτικής Εκπαίδευσης</w:t>
                              </w:r>
                            </w:sdtContent>
                          </w:sdt>
                        </w:p>
                        <w:p w:rsidR="00484E40" w:rsidRDefault="00961FE3">
                          <w:pPr>
                            <w:pStyle w:val="a5"/>
                            <w:rPr>
                              <w:color w:val="595959" w:themeColor="text1" w:themeTint="A6"/>
                              <w:sz w:val="20"/>
                              <w:szCs w:val="20"/>
                            </w:rPr>
                          </w:pPr>
                          <w:sdt>
                            <w:sdtPr>
                              <w:rPr>
                                <w:caps/>
                                <w:color w:val="595959" w:themeColor="text1" w:themeTint="A6"/>
                                <w:sz w:val="20"/>
                                <w:szCs w:val="20"/>
                              </w:rPr>
                              <w:alias w:val="Εταιρεία"/>
                              <w:tag w:val=""/>
                              <w:id w:val="1558814826"/>
                              <w:dataBinding w:prefixMappings="xmlns:ns0='http://schemas.openxmlformats.org/officeDocument/2006/extended-properties' " w:xpath="/ns0:Properties[1]/ns0:Company[1]" w:storeItemID="{6668398D-A668-4E3E-A5EB-62B293D839F1}"/>
                              <w:text/>
                            </w:sdtPr>
                            <w:sdtEndPr/>
                            <w:sdtContent>
                              <w:r w:rsidR="00484E40">
                                <w:rPr>
                                  <w:caps/>
                                  <w:color w:val="595959" w:themeColor="text1" w:themeTint="A6"/>
                                  <w:sz w:val="20"/>
                                  <w:szCs w:val="20"/>
                                </w:rPr>
                                <w:t>πανεπιστημιο δυτικησ μακεδονιασ</w:t>
                              </w:r>
                            </w:sdtContent>
                          </w:sdt>
                        </w:p>
                      </w:txbxContent>
                    </v:textbox>
                    <w10:wrap anchorx="page" anchory="page"/>
                  </v:shape>
                </w:pict>
              </mc:Fallback>
            </mc:AlternateContent>
          </w:r>
          <w:r>
            <w:rPr>
              <w:noProof/>
              <w:lang w:eastAsia="el-GR"/>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5" name="Πλαίσιο κειμένου 35"/>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4E40" w:rsidRDefault="00374ACF" w:rsidP="00484E40">
                                <w:pPr>
                                  <w:pStyle w:val="a5"/>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484E40">
                                      <w:rPr>
                                        <w:rFonts w:asciiTheme="majorHAnsi" w:eastAsiaTheme="majorEastAsia" w:hAnsiTheme="majorHAnsi" w:cstheme="majorBidi"/>
                                        <w:color w:val="262626" w:themeColor="text1" w:themeTint="D9"/>
                                        <w:sz w:val="72"/>
                                        <w:szCs w:val="72"/>
                                      </w:rPr>
                                      <w:t xml:space="preserve">Πληροφορική  στην Εκπαίδευση </w:t>
                                    </w:r>
                                  </w:sdtContent>
                                </w:sdt>
                              </w:p>
                              <w:p w:rsidR="00484E40" w:rsidRDefault="00374ACF" w:rsidP="00484E40">
                                <w:pPr>
                                  <w:spacing w:before="120"/>
                                  <w:jc w:val="center"/>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961185">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35" o:spid="_x0000_s1056" type="#_x0000_t202" style="position:absolute;left:0;text-align:left;margin-left:0;margin-top:0;width:4in;height:84.25pt;z-index:251664384;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" filled="f" stroked="f" strokeweight=".5pt">
                    <v:textbox style="mso-fit-shape-to-text:t" inset="0,0,0,0">
                      <w:txbxContent>
                        <w:p w:rsidR="00484E40" w:rsidRDefault="00961FE3" w:rsidP="00484E40">
                          <w:pPr>
                            <w:pStyle w:val="a5"/>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484E40">
                                <w:rPr>
                                  <w:rFonts w:asciiTheme="majorHAnsi" w:eastAsiaTheme="majorEastAsia" w:hAnsiTheme="majorHAnsi" w:cstheme="majorBidi"/>
                                  <w:color w:val="262626" w:themeColor="text1" w:themeTint="D9"/>
                                  <w:sz w:val="72"/>
                                  <w:szCs w:val="72"/>
                                </w:rPr>
                                <w:t xml:space="preserve">Πληροφορική  στην Εκπαίδευση </w:t>
                              </w:r>
                            </w:sdtContent>
                          </w:sdt>
                        </w:p>
                        <w:p w:rsidR="00484E40" w:rsidRDefault="00961FE3" w:rsidP="00484E40">
                          <w:pPr>
                            <w:spacing w:before="120"/>
                            <w:jc w:val="center"/>
                            <w:rPr>
                              <w:color w:val="404040" w:themeColor="text1" w:themeTint="BF"/>
                              <w:sz w:val="36"/>
                              <w:szCs w:val="36"/>
                            </w:rPr>
                          </w:pPr>
                          <w:sdt>
                            <w:sdtPr>
                              <w:rPr>
                                <w:color w:val="404040" w:themeColor="text1" w:themeTint="BF"/>
                                <w:sz w:val="36"/>
                                <w:szCs w:val="36"/>
                              </w:rPr>
                              <w:alias w:val="Υπότιτλος"/>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961185">
                                <w:rPr>
                                  <w:color w:val="404040" w:themeColor="text1" w:themeTint="BF"/>
                                  <w:sz w:val="36"/>
                                  <w:szCs w:val="36"/>
                                </w:rPr>
                                <w:t xml:space="preserve">     </w:t>
                              </w:r>
                            </w:sdtContent>
                          </w:sdt>
                        </w:p>
                      </w:txbxContent>
                    </v:textbox>
                    <w10:wrap anchorx="page" anchory="page"/>
                  </v:shape>
                </w:pict>
              </mc:Fallback>
            </mc:AlternateContent>
          </w:r>
        </w:p>
        <w:p w:rsidR="00484E40" w:rsidRDefault="00484E40">
          <w:pPr>
            <w:spacing w:before="0" w:after="160" w:line="259" w:lineRule="auto"/>
            <w:ind w:firstLine="0"/>
          </w:pPr>
          <w:r>
            <w:br w:type="page"/>
          </w:r>
        </w:p>
      </w:sdtContent>
    </w:sdt>
    <w:sdt>
      <w:sdtPr>
        <w:rPr>
          <w:rFonts w:ascii="Times New Roman" w:eastAsiaTheme="minorHAnsi" w:hAnsi="Times New Roman" w:cstheme="minorBidi"/>
          <w:color w:val="auto"/>
          <w:sz w:val="22"/>
          <w:szCs w:val="22"/>
          <w:lang w:eastAsia="en-US"/>
        </w:rPr>
        <w:id w:val="-29426963"/>
        <w:docPartObj>
          <w:docPartGallery w:val="Table of Contents"/>
          <w:docPartUnique/>
        </w:docPartObj>
      </w:sdtPr>
      <w:sdtEndPr>
        <w:rPr>
          <w:b/>
          <w:bCs/>
        </w:rPr>
      </w:sdtEndPr>
      <w:sdtContent>
        <w:p w:rsidR="00031279" w:rsidRDefault="00031279">
          <w:pPr>
            <w:pStyle w:val="a8"/>
          </w:pPr>
          <w:r>
            <w:t>Περιεχόμενα</w:t>
          </w:r>
        </w:p>
        <w:p w:rsidR="00031279" w:rsidRDefault="00031279">
          <w:pPr>
            <w:pStyle w:val="10"/>
            <w:tabs>
              <w:tab w:val="left" w:pos="1100"/>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702673" w:history="1">
            <w:r w:rsidRPr="00925A55">
              <w:rPr>
                <w:rStyle w:val="-"/>
                <w:rFonts w:cs="Arial"/>
                <w:noProof/>
                <w:lang w:val="en-US"/>
              </w:rPr>
              <w:t>1.</w:t>
            </w:r>
            <w:r>
              <w:rPr>
                <w:rFonts w:asciiTheme="minorHAnsi" w:eastAsiaTheme="minorEastAsia" w:hAnsiTheme="minorHAnsi"/>
                <w:noProof/>
                <w:lang w:eastAsia="el-GR"/>
              </w:rPr>
              <w:tab/>
            </w:r>
            <w:r w:rsidRPr="00925A55">
              <w:rPr>
                <w:rStyle w:val="-"/>
                <w:rFonts w:cs="Arial"/>
                <w:noProof/>
                <w:lang w:val="en-US"/>
              </w:rPr>
              <w:t>Human Ecology</w:t>
            </w:r>
            <w:r>
              <w:rPr>
                <w:noProof/>
                <w:webHidden/>
              </w:rPr>
              <w:tab/>
            </w:r>
            <w:r>
              <w:rPr>
                <w:noProof/>
                <w:webHidden/>
              </w:rPr>
              <w:fldChar w:fldCharType="begin"/>
            </w:r>
            <w:r>
              <w:rPr>
                <w:noProof/>
                <w:webHidden/>
              </w:rPr>
              <w:instrText xml:space="preserve"> PAGEREF _Toc509702673 \h </w:instrText>
            </w:r>
            <w:r>
              <w:rPr>
                <w:noProof/>
                <w:webHidden/>
              </w:rPr>
            </w:r>
            <w:r>
              <w:rPr>
                <w:noProof/>
                <w:webHidden/>
              </w:rPr>
              <w:fldChar w:fldCharType="separate"/>
            </w:r>
            <w:r>
              <w:rPr>
                <w:noProof/>
                <w:webHidden/>
              </w:rPr>
              <w:t>2</w:t>
            </w:r>
            <w:r>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74" w:history="1">
            <w:r w:rsidR="00031279" w:rsidRPr="00925A55">
              <w:rPr>
                <w:rStyle w:val="-"/>
                <w:noProof/>
                <w:lang w:val="en-US"/>
              </w:rPr>
              <w:t>1.1 The roots of ecology</w:t>
            </w:r>
            <w:r w:rsidR="00031279">
              <w:rPr>
                <w:noProof/>
                <w:webHidden/>
              </w:rPr>
              <w:tab/>
            </w:r>
            <w:r w:rsidR="00031279">
              <w:rPr>
                <w:noProof/>
                <w:webHidden/>
              </w:rPr>
              <w:fldChar w:fldCharType="begin"/>
            </w:r>
            <w:r w:rsidR="00031279">
              <w:rPr>
                <w:noProof/>
                <w:webHidden/>
              </w:rPr>
              <w:instrText xml:space="preserve"> PAGEREF _Toc509702674 \h </w:instrText>
            </w:r>
            <w:r w:rsidR="00031279">
              <w:rPr>
                <w:noProof/>
                <w:webHidden/>
              </w:rPr>
            </w:r>
            <w:r w:rsidR="00031279">
              <w:rPr>
                <w:noProof/>
                <w:webHidden/>
              </w:rPr>
              <w:fldChar w:fldCharType="separate"/>
            </w:r>
            <w:r w:rsidR="00031279">
              <w:rPr>
                <w:noProof/>
                <w:webHidden/>
              </w:rPr>
              <w:t>2</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75" w:history="1">
            <w:r w:rsidR="00031279" w:rsidRPr="00925A55">
              <w:rPr>
                <w:rStyle w:val="-"/>
                <w:noProof/>
                <w:lang w:val="en-US"/>
              </w:rPr>
              <w:t>1.2The history of human biological</w:t>
            </w:r>
            <w:r w:rsidR="00031279">
              <w:rPr>
                <w:noProof/>
                <w:webHidden/>
              </w:rPr>
              <w:tab/>
            </w:r>
            <w:r w:rsidR="00031279">
              <w:rPr>
                <w:noProof/>
                <w:webHidden/>
              </w:rPr>
              <w:fldChar w:fldCharType="begin"/>
            </w:r>
            <w:r w:rsidR="00031279">
              <w:rPr>
                <w:noProof/>
                <w:webHidden/>
              </w:rPr>
              <w:instrText xml:space="preserve"> PAGEREF _Toc509702675 \h </w:instrText>
            </w:r>
            <w:r w:rsidR="00031279">
              <w:rPr>
                <w:noProof/>
                <w:webHidden/>
              </w:rPr>
            </w:r>
            <w:r w:rsidR="00031279">
              <w:rPr>
                <w:noProof/>
                <w:webHidden/>
              </w:rPr>
              <w:fldChar w:fldCharType="separate"/>
            </w:r>
            <w:r w:rsidR="00031279">
              <w:rPr>
                <w:noProof/>
                <w:webHidden/>
              </w:rPr>
              <w:t>2</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76" w:history="1">
            <w:r w:rsidR="00031279" w:rsidRPr="00925A55">
              <w:rPr>
                <w:rStyle w:val="-"/>
                <w:noProof/>
                <w:lang w:val="en-US"/>
              </w:rPr>
              <w:t>1.3The economy of nature</w:t>
            </w:r>
            <w:r w:rsidR="00031279">
              <w:rPr>
                <w:noProof/>
                <w:webHidden/>
              </w:rPr>
              <w:tab/>
            </w:r>
            <w:r w:rsidR="00031279">
              <w:rPr>
                <w:noProof/>
                <w:webHidden/>
              </w:rPr>
              <w:fldChar w:fldCharType="begin"/>
            </w:r>
            <w:r w:rsidR="00031279">
              <w:rPr>
                <w:noProof/>
                <w:webHidden/>
              </w:rPr>
              <w:instrText xml:space="preserve"> PAGEREF _Toc509702676 \h </w:instrText>
            </w:r>
            <w:r w:rsidR="00031279">
              <w:rPr>
                <w:noProof/>
                <w:webHidden/>
              </w:rPr>
            </w:r>
            <w:r w:rsidR="00031279">
              <w:rPr>
                <w:noProof/>
                <w:webHidden/>
              </w:rPr>
              <w:fldChar w:fldCharType="separate"/>
            </w:r>
            <w:r w:rsidR="00031279">
              <w:rPr>
                <w:noProof/>
                <w:webHidden/>
              </w:rPr>
              <w:t>2</w:t>
            </w:r>
            <w:r w:rsidR="00031279">
              <w:rPr>
                <w:noProof/>
                <w:webHidden/>
              </w:rPr>
              <w:fldChar w:fldCharType="end"/>
            </w:r>
          </w:hyperlink>
        </w:p>
        <w:p w:rsidR="00031279" w:rsidRDefault="00374ACF">
          <w:pPr>
            <w:pStyle w:val="10"/>
            <w:tabs>
              <w:tab w:val="left" w:pos="1100"/>
              <w:tab w:val="right" w:leader="dot" w:pos="9060"/>
            </w:tabs>
            <w:rPr>
              <w:rFonts w:asciiTheme="minorHAnsi" w:eastAsiaTheme="minorEastAsia" w:hAnsiTheme="minorHAnsi"/>
              <w:noProof/>
              <w:lang w:eastAsia="el-GR"/>
            </w:rPr>
          </w:pPr>
          <w:hyperlink w:anchor="_Toc509702677" w:history="1">
            <w:r w:rsidR="00031279" w:rsidRPr="00925A55">
              <w:rPr>
                <w:rStyle w:val="-"/>
                <w:rFonts w:cs="Arial"/>
                <w:noProof/>
                <w:lang w:val="en-US"/>
              </w:rPr>
              <w:t>2.</w:t>
            </w:r>
            <w:r w:rsidR="00031279">
              <w:rPr>
                <w:rFonts w:asciiTheme="minorHAnsi" w:eastAsiaTheme="minorEastAsia" w:hAnsiTheme="minorHAnsi"/>
                <w:noProof/>
                <w:lang w:eastAsia="el-GR"/>
              </w:rPr>
              <w:tab/>
            </w:r>
            <w:r w:rsidR="00031279" w:rsidRPr="00925A55">
              <w:rPr>
                <w:rStyle w:val="-"/>
                <w:rFonts w:cs="Arial"/>
                <w:noProof/>
                <w:lang w:val="en-US"/>
              </w:rPr>
              <w:t>Ecosystem Ecology</w:t>
            </w:r>
            <w:r w:rsidR="00031279">
              <w:rPr>
                <w:noProof/>
                <w:webHidden/>
              </w:rPr>
              <w:tab/>
            </w:r>
            <w:r w:rsidR="00031279">
              <w:rPr>
                <w:noProof/>
                <w:webHidden/>
              </w:rPr>
              <w:fldChar w:fldCharType="begin"/>
            </w:r>
            <w:r w:rsidR="00031279">
              <w:rPr>
                <w:noProof/>
                <w:webHidden/>
              </w:rPr>
              <w:instrText xml:space="preserve"> PAGEREF _Toc509702677 \h </w:instrText>
            </w:r>
            <w:r w:rsidR="00031279">
              <w:rPr>
                <w:noProof/>
                <w:webHidden/>
              </w:rPr>
            </w:r>
            <w:r w:rsidR="00031279">
              <w:rPr>
                <w:noProof/>
                <w:webHidden/>
              </w:rPr>
              <w:fldChar w:fldCharType="separate"/>
            </w:r>
            <w:r w:rsidR="00031279">
              <w:rPr>
                <w:noProof/>
                <w:webHidden/>
              </w:rPr>
              <w:t>4</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78" w:history="1">
            <w:r w:rsidR="00031279" w:rsidRPr="00925A55">
              <w:rPr>
                <w:rStyle w:val="-"/>
                <w:noProof/>
                <w:lang w:val="en-US"/>
              </w:rPr>
              <w:t>2.1 Ecological mechanisms</w:t>
            </w:r>
            <w:r w:rsidR="00031279">
              <w:rPr>
                <w:noProof/>
                <w:webHidden/>
              </w:rPr>
              <w:tab/>
            </w:r>
            <w:r w:rsidR="00031279">
              <w:rPr>
                <w:noProof/>
                <w:webHidden/>
              </w:rPr>
              <w:fldChar w:fldCharType="begin"/>
            </w:r>
            <w:r w:rsidR="00031279">
              <w:rPr>
                <w:noProof/>
                <w:webHidden/>
              </w:rPr>
              <w:instrText xml:space="preserve"> PAGEREF _Toc509702678 \h </w:instrText>
            </w:r>
            <w:r w:rsidR="00031279">
              <w:rPr>
                <w:noProof/>
                <w:webHidden/>
              </w:rPr>
            </w:r>
            <w:r w:rsidR="00031279">
              <w:rPr>
                <w:noProof/>
                <w:webHidden/>
              </w:rPr>
              <w:fldChar w:fldCharType="separate"/>
            </w:r>
            <w:r w:rsidR="00031279">
              <w:rPr>
                <w:noProof/>
                <w:webHidden/>
              </w:rPr>
              <w:t>4</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79" w:history="1">
            <w:r w:rsidR="00031279" w:rsidRPr="00925A55">
              <w:rPr>
                <w:rStyle w:val="-"/>
                <w:noProof/>
                <w:lang w:val="en-US"/>
              </w:rPr>
              <w:t>2.2 Characteristics</w:t>
            </w:r>
            <w:r w:rsidR="00031279">
              <w:rPr>
                <w:noProof/>
                <w:webHidden/>
              </w:rPr>
              <w:tab/>
            </w:r>
            <w:r w:rsidR="00031279">
              <w:rPr>
                <w:noProof/>
                <w:webHidden/>
              </w:rPr>
              <w:fldChar w:fldCharType="begin"/>
            </w:r>
            <w:r w:rsidR="00031279">
              <w:rPr>
                <w:noProof/>
                <w:webHidden/>
              </w:rPr>
              <w:instrText xml:space="preserve"> PAGEREF _Toc509702679 \h </w:instrText>
            </w:r>
            <w:r w:rsidR="00031279">
              <w:rPr>
                <w:noProof/>
                <w:webHidden/>
              </w:rPr>
            </w:r>
            <w:r w:rsidR="00031279">
              <w:rPr>
                <w:noProof/>
                <w:webHidden/>
              </w:rPr>
              <w:fldChar w:fldCharType="separate"/>
            </w:r>
            <w:r w:rsidR="00031279">
              <w:rPr>
                <w:noProof/>
                <w:webHidden/>
              </w:rPr>
              <w:t>4</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80" w:history="1">
            <w:r w:rsidR="00031279" w:rsidRPr="00925A55">
              <w:rPr>
                <w:rStyle w:val="-"/>
                <w:noProof/>
                <w:lang w:val="en-US"/>
              </w:rPr>
              <w:t>2.3 Physiological ecology</w:t>
            </w:r>
            <w:r w:rsidR="00031279">
              <w:rPr>
                <w:noProof/>
                <w:webHidden/>
              </w:rPr>
              <w:tab/>
            </w:r>
            <w:r w:rsidR="00031279">
              <w:rPr>
                <w:noProof/>
                <w:webHidden/>
              </w:rPr>
              <w:fldChar w:fldCharType="begin"/>
            </w:r>
            <w:r w:rsidR="00031279">
              <w:rPr>
                <w:noProof/>
                <w:webHidden/>
              </w:rPr>
              <w:instrText xml:space="preserve"> PAGEREF _Toc509702680 \h </w:instrText>
            </w:r>
            <w:r w:rsidR="00031279">
              <w:rPr>
                <w:noProof/>
                <w:webHidden/>
              </w:rPr>
            </w:r>
            <w:r w:rsidR="00031279">
              <w:rPr>
                <w:noProof/>
                <w:webHidden/>
              </w:rPr>
              <w:fldChar w:fldCharType="separate"/>
            </w:r>
            <w:r w:rsidR="00031279">
              <w:rPr>
                <w:noProof/>
                <w:webHidden/>
              </w:rPr>
              <w:t>4</w:t>
            </w:r>
            <w:r w:rsidR="00031279">
              <w:rPr>
                <w:noProof/>
                <w:webHidden/>
              </w:rPr>
              <w:fldChar w:fldCharType="end"/>
            </w:r>
          </w:hyperlink>
        </w:p>
        <w:p w:rsidR="00031279" w:rsidRDefault="00374ACF">
          <w:pPr>
            <w:pStyle w:val="10"/>
            <w:tabs>
              <w:tab w:val="left" w:pos="1100"/>
              <w:tab w:val="right" w:leader="dot" w:pos="9060"/>
            </w:tabs>
            <w:rPr>
              <w:rFonts w:asciiTheme="minorHAnsi" w:eastAsiaTheme="minorEastAsia" w:hAnsiTheme="minorHAnsi"/>
              <w:noProof/>
              <w:lang w:eastAsia="el-GR"/>
            </w:rPr>
          </w:pPr>
          <w:hyperlink w:anchor="_Toc509702681" w:history="1">
            <w:r w:rsidR="00031279" w:rsidRPr="00925A55">
              <w:rPr>
                <w:rStyle w:val="-"/>
                <w:rFonts w:cs="Arial"/>
                <w:noProof/>
                <w:lang w:val="en-US"/>
              </w:rPr>
              <w:t>3.</w:t>
            </w:r>
            <w:r w:rsidR="00031279">
              <w:rPr>
                <w:rFonts w:asciiTheme="minorHAnsi" w:eastAsiaTheme="minorEastAsia" w:hAnsiTheme="minorHAnsi"/>
                <w:noProof/>
                <w:lang w:eastAsia="el-GR"/>
              </w:rPr>
              <w:tab/>
            </w:r>
            <w:r w:rsidR="00031279" w:rsidRPr="00925A55">
              <w:rPr>
                <w:rStyle w:val="-"/>
                <w:rFonts w:cs="Arial"/>
                <w:noProof/>
                <w:lang w:val="en-US"/>
              </w:rPr>
              <w:t>Behavioral Ecology</w:t>
            </w:r>
            <w:r w:rsidR="00031279">
              <w:rPr>
                <w:noProof/>
                <w:webHidden/>
              </w:rPr>
              <w:tab/>
            </w:r>
            <w:r w:rsidR="00031279">
              <w:rPr>
                <w:noProof/>
                <w:webHidden/>
              </w:rPr>
              <w:fldChar w:fldCharType="begin"/>
            </w:r>
            <w:r w:rsidR="00031279">
              <w:rPr>
                <w:noProof/>
                <w:webHidden/>
              </w:rPr>
              <w:instrText xml:space="preserve"> PAGEREF _Toc509702681 \h </w:instrText>
            </w:r>
            <w:r w:rsidR="00031279">
              <w:rPr>
                <w:noProof/>
                <w:webHidden/>
              </w:rPr>
            </w:r>
            <w:r w:rsidR="00031279">
              <w:rPr>
                <w:noProof/>
                <w:webHidden/>
              </w:rPr>
              <w:fldChar w:fldCharType="separate"/>
            </w:r>
            <w:r w:rsidR="00031279">
              <w:rPr>
                <w:noProof/>
                <w:webHidden/>
              </w:rPr>
              <w:t>5</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82" w:history="1">
            <w:r w:rsidR="00031279" w:rsidRPr="00925A55">
              <w:rPr>
                <w:rStyle w:val="-"/>
                <w:noProof/>
                <w:lang w:val="en-US"/>
              </w:rPr>
              <w:t>3.1 Male social status</w:t>
            </w:r>
            <w:r w:rsidR="00031279">
              <w:rPr>
                <w:noProof/>
                <w:webHidden/>
              </w:rPr>
              <w:tab/>
            </w:r>
            <w:r w:rsidR="00031279">
              <w:rPr>
                <w:noProof/>
                <w:webHidden/>
              </w:rPr>
              <w:fldChar w:fldCharType="begin"/>
            </w:r>
            <w:r w:rsidR="00031279">
              <w:rPr>
                <w:noProof/>
                <w:webHidden/>
              </w:rPr>
              <w:instrText xml:space="preserve"> PAGEREF _Toc509702682 \h </w:instrText>
            </w:r>
            <w:r w:rsidR="00031279">
              <w:rPr>
                <w:noProof/>
                <w:webHidden/>
              </w:rPr>
            </w:r>
            <w:r w:rsidR="00031279">
              <w:rPr>
                <w:noProof/>
                <w:webHidden/>
              </w:rPr>
              <w:fldChar w:fldCharType="separate"/>
            </w:r>
            <w:r w:rsidR="00031279">
              <w:rPr>
                <w:noProof/>
                <w:webHidden/>
              </w:rPr>
              <w:t>5</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83" w:history="1">
            <w:r w:rsidR="00031279" w:rsidRPr="00925A55">
              <w:rPr>
                <w:rStyle w:val="-"/>
                <w:noProof/>
                <w:lang w:val="en-US"/>
              </w:rPr>
              <w:t>3.2 The female preference spread</w:t>
            </w:r>
            <w:r w:rsidR="00031279">
              <w:rPr>
                <w:noProof/>
                <w:webHidden/>
              </w:rPr>
              <w:tab/>
            </w:r>
            <w:r w:rsidR="00031279">
              <w:rPr>
                <w:noProof/>
                <w:webHidden/>
              </w:rPr>
              <w:fldChar w:fldCharType="begin"/>
            </w:r>
            <w:r w:rsidR="00031279">
              <w:rPr>
                <w:noProof/>
                <w:webHidden/>
              </w:rPr>
              <w:instrText xml:space="preserve"> PAGEREF _Toc509702683 \h </w:instrText>
            </w:r>
            <w:r w:rsidR="00031279">
              <w:rPr>
                <w:noProof/>
                <w:webHidden/>
              </w:rPr>
            </w:r>
            <w:r w:rsidR="00031279">
              <w:rPr>
                <w:noProof/>
                <w:webHidden/>
              </w:rPr>
              <w:fldChar w:fldCharType="separate"/>
            </w:r>
            <w:r w:rsidR="00031279">
              <w:rPr>
                <w:noProof/>
                <w:webHidden/>
              </w:rPr>
              <w:t>5</w:t>
            </w:r>
            <w:r w:rsidR="00031279">
              <w:rPr>
                <w:noProof/>
                <w:webHidden/>
              </w:rPr>
              <w:fldChar w:fldCharType="end"/>
            </w:r>
          </w:hyperlink>
        </w:p>
        <w:p w:rsidR="00031279" w:rsidRDefault="00374ACF" w:rsidP="00031279">
          <w:pPr>
            <w:pStyle w:val="20"/>
            <w:tabs>
              <w:tab w:val="right" w:leader="dot" w:pos="9060"/>
            </w:tabs>
            <w:rPr>
              <w:rFonts w:asciiTheme="minorHAnsi" w:eastAsiaTheme="minorEastAsia" w:hAnsiTheme="minorHAnsi"/>
              <w:noProof/>
              <w:lang w:eastAsia="el-GR"/>
            </w:rPr>
          </w:pPr>
          <w:hyperlink w:anchor="_Toc509702684" w:history="1">
            <w:r w:rsidR="00031279" w:rsidRPr="00925A55">
              <w:rPr>
                <w:rStyle w:val="-"/>
                <w:noProof/>
                <w:lang w:val="en-US"/>
              </w:rPr>
              <w:t>3.3 Example</w:t>
            </w:r>
            <w:r w:rsidR="00031279">
              <w:rPr>
                <w:noProof/>
                <w:webHidden/>
              </w:rPr>
              <w:tab/>
            </w:r>
            <w:r w:rsidR="00031279">
              <w:rPr>
                <w:noProof/>
                <w:webHidden/>
              </w:rPr>
              <w:fldChar w:fldCharType="begin"/>
            </w:r>
            <w:r w:rsidR="00031279">
              <w:rPr>
                <w:noProof/>
                <w:webHidden/>
              </w:rPr>
              <w:instrText xml:space="preserve"> PAGEREF _Toc509702684 \h </w:instrText>
            </w:r>
            <w:r w:rsidR="00031279">
              <w:rPr>
                <w:noProof/>
                <w:webHidden/>
              </w:rPr>
            </w:r>
            <w:r w:rsidR="00031279">
              <w:rPr>
                <w:noProof/>
                <w:webHidden/>
              </w:rPr>
              <w:fldChar w:fldCharType="separate"/>
            </w:r>
            <w:r w:rsidR="00031279">
              <w:rPr>
                <w:noProof/>
                <w:webHidden/>
              </w:rPr>
              <w:t>5</w:t>
            </w:r>
            <w:r w:rsidR="00031279">
              <w:rPr>
                <w:noProof/>
                <w:webHidden/>
              </w:rPr>
              <w:fldChar w:fldCharType="end"/>
            </w:r>
          </w:hyperlink>
        </w:p>
        <w:p w:rsidR="00031279" w:rsidRDefault="00374ACF">
          <w:pPr>
            <w:pStyle w:val="10"/>
            <w:tabs>
              <w:tab w:val="left" w:pos="1100"/>
              <w:tab w:val="right" w:leader="dot" w:pos="9060"/>
            </w:tabs>
            <w:rPr>
              <w:rFonts w:asciiTheme="minorHAnsi" w:eastAsiaTheme="minorEastAsia" w:hAnsiTheme="minorHAnsi"/>
              <w:noProof/>
              <w:lang w:eastAsia="el-GR"/>
            </w:rPr>
          </w:pPr>
          <w:hyperlink w:anchor="_Toc509702686" w:history="1">
            <w:r w:rsidR="00031279" w:rsidRPr="00925A55">
              <w:rPr>
                <w:rStyle w:val="-"/>
                <w:rFonts w:cs="Arial"/>
                <w:noProof/>
                <w:lang w:val="en-US"/>
              </w:rPr>
              <w:t>4.</w:t>
            </w:r>
            <w:r w:rsidR="00031279">
              <w:rPr>
                <w:rFonts w:asciiTheme="minorHAnsi" w:eastAsiaTheme="minorEastAsia" w:hAnsiTheme="minorHAnsi"/>
                <w:noProof/>
                <w:lang w:eastAsia="el-GR"/>
              </w:rPr>
              <w:tab/>
            </w:r>
            <w:r w:rsidR="00031279" w:rsidRPr="00925A55">
              <w:rPr>
                <w:rStyle w:val="-"/>
                <w:rFonts w:cs="Arial"/>
                <w:noProof/>
                <w:lang w:val="en-US"/>
              </w:rPr>
              <w:t>Urban Ecology</w:t>
            </w:r>
            <w:r w:rsidR="00031279">
              <w:rPr>
                <w:noProof/>
                <w:webHidden/>
              </w:rPr>
              <w:tab/>
            </w:r>
            <w:r w:rsidR="00031279">
              <w:rPr>
                <w:noProof/>
                <w:webHidden/>
              </w:rPr>
              <w:fldChar w:fldCharType="begin"/>
            </w:r>
            <w:r w:rsidR="00031279">
              <w:rPr>
                <w:noProof/>
                <w:webHidden/>
              </w:rPr>
              <w:instrText xml:space="preserve"> PAGEREF _Toc509702686 \h </w:instrText>
            </w:r>
            <w:r w:rsidR="00031279">
              <w:rPr>
                <w:noProof/>
                <w:webHidden/>
              </w:rPr>
            </w:r>
            <w:r w:rsidR="00031279">
              <w:rPr>
                <w:noProof/>
                <w:webHidden/>
              </w:rPr>
              <w:fldChar w:fldCharType="separate"/>
            </w:r>
            <w:r w:rsidR="00031279">
              <w:rPr>
                <w:noProof/>
                <w:webHidden/>
              </w:rPr>
              <w:t>8</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87" w:history="1">
            <w:r w:rsidR="00031279" w:rsidRPr="00925A55">
              <w:rPr>
                <w:rStyle w:val="-"/>
                <w:noProof/>
                <w:lang w:val="en-US"/>
              </w:rPr>
              <w:t>4.1 Ecological process</w:t>
            </w:r>
            <w:r w:rsidR="00031279">
              <w:rPr>
                <w:noProof/>
                <w:webHidden/>
              </w:rPr>
              <w:tab/>
            </w:r>
            <w:r w:rsidR="00031279">
              <w:rPr>
                <w:noProof/>
                <w:webHidden/>
              </w:rPr>
              <w:fldChar w:fldCharType="begin"/>
            </w:r>
            <w:r w:rsidR="00031279">
              <w:rPr>
                <w:noProof/>
                <w:webHidden/>
              </w:rPr>
              <w:instrText xml:space="preserve"> PAGEREF _Toc509702687 \h </w:instrText>
            </w:r>
            <w:r w:rsidR="00031279">
              <w:rPr>
                <w:noProof/>
                <w:webHidden/>
              </w:rPr>
            </w:r>
            <w:r w:rsidR="00031279">
              <w:rPr>
                <w:noProof/>
                <w:webHidden/>
              </w:rPr>
              <w:fldChar w:fldCharType="separate"/>
            </w:r>
            <w:r w:rsidR="00031279">
              <w:rPr>
                <w:noProof/>
                <w:webHidden/>
              </w:rPr>
              <w:t>8</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88" w:history="1">
            <w:r w:rsidR="00031279" w:rsidRPr="00925A55">
              <w:rPr>
                <w:rStyle w:val="-"/>
                <w:noProof/>
                <w:lang w:val="en-US"/>
              </w:rPr>
              <w:t>4.2 Agricultural</w:t>
            </w:r>
            <w:r w:rsidR="00031279">
              <w:rPr>
                <w:noProof/>
                <w:webHidden/>
              </w:rPr>
              <w:tab/>
            </w:r>
            <w:r w:rsidR="00031279">
              <w:rPr>
                <w:noProof/>
                <w:webHidden/>
              </w:rPr>
              <w:fldChar w:fldCharType="begin"/>
            </w:r>
            <w:r w:rsidR="00031279">
              <w:rPr>
                <w:noProof/>
                <w:webHidden/>
              </w:rPr>
              <w:instrText xml:space="preserve"> PAGEREF _Toc509702688 \h </w:instrText>
            </w:r>
            <w:r w:rsidR="00031279">
              <w:rPr>
                <w:noProof/>
                <w:webHidden/>
              </w:rPr>
            </w:r>
            <w:r w:rsidR="00031279">
              <w:rPr>
                <w:noProof/>
                <w:webHidden/>
              </w:rPr>
              <w:fldChar w:fldCharType="separate"/>
            </w:r>
            <w:r w:rsidR="00031279">
              <w:rPr>
                <w:noProof/>
                <w:webHidden/>
              </w:rPr>
              <w:t>8</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89" w:history="1">
            <w:r w:rsidR="00031279" w:rsidRPr="00925A55">
              <w:rPr>
                <w:rStyle w:val="-"/>
                <w:noProof/>
                <w:lang w:val="en-US"/>
              </w:rPr>
              <w:t>4.3 Greenhouse gases</w:t>
            </w:r>
            <w:r w:rsidR="00031279">
              <w:rPr>
                <w:noProof/>
                <w:webHidden/>
              </w:rPr>
              <w:tab/>
            </w:r>
            <w:r w:rsidR="00031279">
              <w:rPr>
                <w:noProof/>
                <w:webHidden/>
              </w:rPr>
              <w:fldChar w:fldCharType="begin"/>
            </w:r>
            <w:r w:rsidR="00031279">
              <w:rPr>
                <w:noProof/>
                <w:webHidden/>
              </w:rPr>
              <w:instrText xml:space="preserve"> PAGEREF _Toc509702689 \h </w:instrText>
            </w:r>
            <w:r w:rsidR="00031279">
              <w:rPr>
                <w:noProof/>
                <w:webHidden/>
              </w:rPr>
            </w:r>
            <w:r w:rsidR="00031279">
              <w:rPr>
                <w:noProof/>
                <w:webHidden/>
              </w:rPr>
              <w:fldChar w:fldCharType="separate"/>
            </w:r>
            <w:r w:rsidR="00031279">
              <w:rPr>
                <w:noProof/>
                <w:webHidden/>
              </w:rPr>
              <w:t>9</w:t>
            </w:r>
            <w:r w:rsidR="00031279">
              <w:rPr>
                <w:noProof/>
                <w:webHidden/>
              </w:rPr>
              <w:fldChar w:fldCharType="end"/>
            </w:r>
          </w:hyperlink>
        </w:p>
        <w:p w:rsidR="00031279" w:rsidRDefault="00374ACF">
          <w:pPr>
            <w:pStyle w:val="10"/>
            <w:tabs>
              <w:tab w:val="left" w:pos="1100"/>
              <w:tab w:val="right" w:leader="dot" w:pos="9060"/>
            </w:tabs>
            <w:rPr>
              <w:rFonts w:asciiTheme="minorHAnsi" w:eastAsiaTheme="minorEastAsia" w:hAnsiTheme="minorHAnsi"/>
              <w:noProof/>
              <w:lang w:eastAsia="el-GR"/>
            </w:rPr>
          </w:pPr>
          <w:hyperlink w:anchor="_Toc509702690" w:history="1">
            <w:r w:rsidR="00031279" w:rsidRPr="00925A55">
              <w:rPr>
                <w:rStyle w:val="-"/>
                <w:rFonts w:cs="Arial"/>
                <w:noProof/>
                <w:lang w:val="en-US"/>
              </w:rPr>
              <w:t>5.</w:t>
            </w:r>
            <w:r w:rsidR="00031279">
              <w:rPr>
                <w:rFonts w:asciiTheme="minorHAnsi" w:eastAsiaTheme="minorEastAsia" w:hAnsiTheme="minorHAnsi"/>
                <w:noProof/>
                <w:lang w:eastAsia="el-GR"/>
              </w:rPr>
              <w:tab/>
            </w:r>
            <w:r w:rsidR="00031279" w:rsidRPr="00925A55">
              <w:rPr>
                <w:rStyle w:val="-"/>
                <w:rFonts w:cs="Arial"/>
                <w:noProof/>
                <w:lang w:val="en-US"/>
              </w:rPr>
              <w:t>Political Ecology</w:t>
            </w:r>
            <w:r w:rsidR="00031279">
              <w:rPr>
                <w:noProof/>
                <w:webHidden/>
              </w:rPr>
              <w:tab/>
            </w:r>
            <w:r w:rsidR="00031279">
              <w:rPr>
                <w:noProof/>
                <w:webHidden/>
              </w:rPr>
              <w:fldChar w:fldCharType="begin"/>
            </w:r>
            <w:r w:rsidR="00031279">
              <w:rPr>
                <w:noProof/>
                <w:webHidden/>
              </w:rPr>
              <w:instrText xml:space="preserve"> PAGEREF _Toc509702690 \h </w:instrText>
            </w:r>
            <w:r w:rsidR="00031279">
              <w:rPr>
                <w:noProof/>
                <w:webHidden/>
              </w:rPr>
            </w:r>
            <w:r w:rsidR="00031279">
              <w:rPr>
                <w:noProof/>
                <w:webHidden/>
              </w:rPr>
              <w:fldChar w:fldCharType="separate"/>
            </w:r>
            <w:r w:rsidR="00031279">
              <w:rPr>
                <w:noProof/>
                <w:webHidden/>
              </w:rPr>
              <w:t>10</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91" w:history="1">
            <w:r w:rsidR="00031279" w:rsidRPr="00925A55">
              <w:rPr>
                <w:rStyle w:val="-"/>
                <w:noProof/>
                <w:lang w:val="en-US"/>
              </w:rPr>
              <w:t>5.1 The academic discipline</w:t>
            </w:r>
            <w:r w:rsidR="00031279">
              <w:rPr>
                <w:noProof/>
                <w:webHidden/>
              </w:rPr>
              <w:tab/>
            </w:r>
            <w:r w:rsidR="00031279">
              <w:rPr>
                <w:noProof/>
                <w:webHidden/>
              </w:rPr>
              <w:fldChar w:fldCharType="begin"/>
            </w:r>
            <w:r w:rsidR="00031279">
              <w:rPr>
                <w:noProof/>
                <w:webHidden/>
              </w:rPr>
              <w:instrText xml:space="preserve"> PAGEREF _Toc509702691 \h </w:instrText>
            </w:r>
            <w:r w:rsidR="00031279">
              <w:rPr>
                <w:noProof/>
                <w:webHidden/>
              </w:rPr>
            </w:r>
            <w:r w:rsidR="00031279">
              <w:rPr>
                <w:noProof/>
                <w:webHidden/>
              </w:rPr>
              <w:fldChar w:fldCharType="separate"/>
            </w:r>
            <w:r w:rsidR="00031279">
              <w:rPr>
                <w:noProof/>
                <w:webHidden/>
              </w:rPr>
              <w:t>10</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92" w:history="1">
            <w:r w:rsidR="00031279" w:rsidRPr="00925A55">
              <w:rPr>
                <w:rStyle w:val="-"/>
                <w:noProof/>
                <w:lang w:val="en-US"/>
              </w:rPr>
              <w:t>5.2 Cultural ecological</w:t>
            </w:r>
            <w:r w:rsidR="00031279">
              <w:rPr>
                <w:noProof/>
                <w:webHidden/>
              </w:rPr>
              <w:tab/>
            </w:r>
            <w:r w:rsidR="00031279">
              <w:rPr>
                <w:noProof/>
                <w:webHidden/>
              </w:rPr>
              <w:fldChar w:fldCharType="begin"/>
            </w:r>
            <w:r w:rsidR="00031279">
              <w:rPr>
                <w:noProof/>
                <w:webHidden/>
              </w:rPr>
              <w:instrText xml:space="preserve"> PAGEREF _Toc509702692 \h </w:instrText>
            </w:r>
            <w:r w:rsidR="00031279">
              <w:rPr>
                <w:noProof/>
                <w:webHidden/>
              </w:rPr>
            </w:r>
            <w:r w:rsidR="00031279">
              <w:rPr>
                <w:noProof/>
                <w:webHidden/>
              </w:rPr>
              <w:fldChar w:fldCharType="separate"/>
            </w:r>
            <w:r w:rsidR="00031279">
              <w:rPr>
                <w:noProof/>
                <w:webHidden/>
              </w:rPr>
              <w:t>10</w:t>
            </w:r>
            <w:r w:rsidR="00031279">
              <w:rPr>
                <w:noProof/>
                <w:webHidden/>
              </w:rPr>
              <w:fldChar w:fldCharType="end"/>
            </w:r>
          </w:hyperlink>
        </w:p>
        <w:p w:rsidR="00031279" w:rsidRDefault="00374ACF">
          <w:pPr>
            <w:pStyle w:val="20"/>
            <w:tabs>
              <w:tab w:val="right" w:leader="dot" w:pos="9060"/>
            </w:tabs>
            <w:rPr>
              <w:rFonts w:asciiTheme="minorHAnsi" w:eastAsiaTheme="minorEastAsia" w:hAnsiTheme="minorHAnsi"/>
              <w:noProof/>
              <w:lang w:eastAsia="el-GR"/>
            </w:rPr>
          </w:pPr>
          <w:hyperlink w:anchor="_Toc509702693" w:history="1">
            <w:r w:rsidR="00031279" w:rsidRPr="00925A55">
              <w:rPr>
                <w:rStyle w:val="-"/>
                <w:noProof/>
                <w:lang w:val="en-US"/>
              </w:rPr>
              <w:t>5.3 The political Economy</w:t>
            </w:r>
            <w:r w:rsidR="00031279">
              <w:rPr>
                <w:noProof/>
                <w:webHidden/>
              </w:rPr>
              <w:tab/>
            </w:r>
            <w:r w:rsidR="00031279">
              <w:rPr>
                <w:noProof/>
                <w:webHidden/>
              </w:rPr>
              <w:fldChar w:fldCharType="begin"/>
            </w:r>
            <w:r w:rsidR="00031279">
              <w:rPr>
                <w:noProof/>
                <w:webHidden/>
              </w:rPr>
              <w:instrText xml:space="preserve"> PAGEREF _Toc509702693 \h </w:instrText>
            </w:r>
            <w:r w:rsidR="00031279">
              <w:rPr>
                <w:noProof/>
                <w:webHidden/>
              </w:rPr>
            </w:r>
            <w:r w:rsidR="00031279">
              <w:rPr>
                <w:noProof/>
                <w:webHidden/>
              </w:rPr>
              <w:fldChar w:fldCharType="separate"/>
            </w:r>
            <w:r w:rsidR="00031279">
              <w:rPr>
                <w:noProof/>
                <w:webHidden/>
              </w:rPr>
              <w:t>10</w:t>
            </w:r>
            <w:r w:rsidR="00031279">
              <w:rPr>
                <w:noProof/>
                <w:webHidden/>
              </w:rPr>
              <w:fldChar w:fldCharType="end"/>
            </w:r>
          </w:hyperlink>
        </w:p>
        <w:p w:rsidR="00031279" w:rsidRDefault="00374ACF">
          <w:pPr>
            <w:pStyle w:val="10"/>
            <w:tabs>
              <w:tab w:val="left" w:pos="1100"/>
              <w:tab w:val="right" w:leader="dot" w:pos="9060"/>
            </w:tabs>
            <w:rPr>
              <w:rFonts w:asciiTheme="minorHAnsi" w:eastAsiaTheme="minorEastAsia" w:hAnsiTheme="minorHAnsi"/>
              <w:noProof/>
              <w:lang w:eastAsia="el-GR"/>
            </w:rPr>
          </w:pPr>
          <w:hyperlink w:anchor="_Toc509702694" w:history="1">
            <w:r w:rsidR="00031279" w:rsidRPr="00925A55">
              <w:rPr>
                <w:rStyle w:val="-"/>
                <w:noProof/>
              </w:rPr>
              <w:t>6.</w:t>
            </w:r>
            <w:r w:rsidR="00031279">
              <w:rPr>
                <w:rFonts w:asciiTheme="minorHAnsi" w:eastAsiaTheme="minorEastAsia" w:hAnsiTheme="minorHAnsi"/>
                <w:noProof/>
                <w:lang w:eastAsia="el-GR"/>
              </w:rPr>
              <w:tab/>
            </w:r>
            <w:r w:rsidR="00031279" w:rsidRPr="00925A55">
              <w:rPr>
                <w:rStyle w:val="-"/>
                <w:noProof/>
              </w:rPr>
              <w:t>Η Οικογένειά μου</w:t>
            </w:r>
            <w:r w:rsidR="00031279">
              <w:rPr>
                <w:noProof/>
                <w:webHidden/>
              </w:rPr>
              <w:tab/>
            </w:r>
            <w:r w:rsidR="00031279">
              <w:rPr>
                <w:noProof/>
                <w:webHidden/>
              </w:rPr>
              <w:fldChar w:fldCharType="begin"/>
            </w:r>
            <w:r w:rsidR="00031279">
              <w:rPr>
                <w:noProof/>
                <w:webHidden/>
              </w:rPr>
              <w:instrText xml:space="preserve"> PAGEREF _Toc509702694 \h </w:instrText>
            </w:r>
            <w:r w:rsidR="00031279">
              <w:rPr>
                <w:noProof/>
                <w:webHidden/>
              </w:rPr>
            </w:r>
            <w:r w:rsidR="00031279">
              <w:rPr>
                <w:noProof/>
                <w:webHidden/>
              </w:rPr>
              <w:fldChar w:fldCharType="separate"/>
            </w:r>
            <w:r w:rsidR="00031279">
              <w:rPr>
                <w:noProof/>
                <w:webHidden/>
              </w:rPr>
              <w:t>11</w:t>
            </w:r>
            <w:r w:rsidR="00031279">
              <w:rPr>
                <w:noProof/>
                <w:webHidden/>
              </w:rPr>
              <w:fldChar w:fldCharType="end"/>
            </w:r>
          </w:hyperlink>
        </w:p>
        <w:p w:rsidR="00031279" w:rsidRDefault="00031279">
          <w:pPr>
            <w:pStyle w:val="10"/>
            <w:tabs>
              <w:tab w:val="right" w:leader="dot" w:pos="9060"/>
            </w:tabs>
            <w:rPr>
              <w:rFonts w:asciiTheme="minorHAnsi" w:eastAsiaTheme="minorEastAsia" w:hAnsiTheme="minorHAnsi"/>
              <w:noProof/>
              <w:lang w:eastAsia="el-GR"/>
            </w:rPr>
          </w:pPr>
        </w:p>
        <w:p w:rsidR="00031279" w:rsidRDefault="00031279">
          <w:r>
            <w:rPr>
              <w:b/>
              <w:bCs/>
            </w:rPr>
            <w:fldChar w:fldCharType="end"/>
          </w:r>
        </w:p>
      </w:sdtContent>
    </w:sdt>
    <w:p w:rsidR="00C52A62" w:rsidRDefault="00C52A62">
      <w:pPr>
        <w:ind w:firstLine="0"/>
        <w:pPrChange w:id="0" w:author="user" w:date="2018-03-25T17:25:00Z">
          <w:pPr/>
        </w:pPrChange>
      </w:pPr>
      <w:del w:id="1" w:author="user" w:date="2018-03-25T17:25:00Z">
        <w:r w:rsidDel="004B4A85">
          <w:lastRenderedPageBreak/>
          <w:br w:type="page"/>
        </w:r>
      </w:del>
    </w:p>
    <w:p w:rsidR="00DF796E" w:rsidRPr="006C0FF3" w:rsidRDefault="00C52A62" w:rsidP="007A137F">
      <w:pPr>
        <w:pStyle w:val="1"/>
        <w:numPr>
          <w:ilvl w:val="0"/>
          <w:numId w:val="1"/>
        </w:numPr>
        <w:rPr>
          <w:rFonts w:cs="Arial"/>
          <w:szCs w:val="34"/>
          <w:lang w:val="en-US"/>
        </w:rPr>
      </w:pPr>
      <w:bookmarkStart w:id="2" w:name="_Toc509701925"/>
      <w:bookmarkStart w:id="3" w:name="_Toc509702673"/>
      <w:r w:rsidRPr="006C0FF3">
        <w:rPr>
          <w:rFonts w:cs="Arial"/>
          <w:szCs w:val="34"/>
          <w:lang w:val="en-US"/>
        </w:rPr>
        <w:t>Human Ecology</w:t>
      </w:r>
      <w:bookmarkEnd w:id="2"/>
      <w:bookmarkEnd w:id="3"/>
    </w:p>
    <w:p w:rsidR="00DF796E" w:rsidRDefault="007A137F" w:rsidP="006C0FF3">
      <w:pPr>
        <w:pStyle w:val="2"/>
        <w:rPr>
          <w:lang w:val="en-US"/>
        </w:rPr>
      </w:pPr>
      <w:bookmarkStart w:id="4" w:name="_Toc509701926"/>
      <w:bookmarkStart w:id="5" w:name="_Toc509702674"/>
      <w:r>
        <w:rPr>
          <w:lang w:val="en-US"/>
        </w:rPr>
        <w:t xml:space="preserve">1.1 </w:t>
      </w:r>
      <w:r w:rsidR="00DF796E">
        <w:rPr>
          <w:lang w:val="en-US"/>
        </w:rPr>
        <w:t>The roots of ecology</w:t>
      </w:r>
      <w:bookmarkEnd w:id="4"/>
      <w:bookmarkEnd w:id="5"/>
    </w:p>
    <w:p w:rsidR="00C52A62" w:rsidRDefault="00C52A62" w:rsidP="00C52A62">
      <w:pPr>
        <w:rPr>
          <w:lang w:val="en-US"/>
        </w:rPr>
      </w:pPr>
      <w:r w:rsidRPr="00C52A62">
        <w:rPr>
          <w:lang w:val="en-US"/>
        </w:rPr>
        <w:t>The roots of ecology as a broader discipline can be traced to the Greeks and a lengthy list of developments in natural history science. Ecology also has notably developed in other cultures.</w:t>
      </w:r>
      <w:ins w:id="6" w:author="user" w:date="2018-03-25T01:26:00Z">
        <w:r w:rsidR="00333E81">
          <w:rPr>
            <w:lang w:val="en-US"/>
          </w:rPr>
          <w:t xml:space="preserve"> Classic</w:t>
        </w:r>
      </w:ins>
      <w:del w:id="7" w:author="user" w:date="2018-03-25T01:26:00Z">
        <w:r w:rsidRPr="00C52A62" w:rsidDel="00333E81">
          <w:rPr>
            <w:lang w:val="en-US"/>
          </w:rPr>
          <w:delText xml:space="preserve"> Traditional</w:delText>
        </w:r>
      </w:del>
      <w:r w:rsidRPr="00C52A62">
        <w:rPr>
          <w:lang w:val="en-US"/>
        </w:rPr>
        <w:t xml:space="preserve"> knowledge, as it is called, includes the human propensity for </w:t>
      </w:r>
      <w:del w:id="8" w:author="user" w:date="2018-03-25T01:27:00Z">
        <w:r w:rsidRPr="00C52A62" w:rsidDel="00333E81">
          <w:rPr>
            <w:lang w:val="en-US"/>
          </w:rPr>
          <w:delText>intuitive</w:delText>
        </w:r>
      </w:del>
      <w:ins w:id="9" w:author="user" w:date="2018-03-25T01:27:00Z">
        <w:r w:rsidR="00333E81">
          <w:rPr>
            <w:lang w:val="en-US"/>
          </w:rPr>
          <w:t xml:space="preserve"> perceptive</w:t>
        </w:r>
      </w:ins>
      <w:r w:rsidRPr="00C52A62">
        <w:rPr>
          <w:lang w:val="en-US"/>
        </w:rPr>
        <w:t xml:space="preserve"> knowledge, </w:t>
      </w:r>
      <w:del w:id="10" w:author="user" w:date="2018-03-25T01:27:00Z">
        <w:r w:rsidRPr="00C52A62" w:rsidDel="00333E81">
          <w:rPr>
            <w:lang w:val="en-US"/>
          </w:rPr>
          <w:delText>intelligent</w:delText>
        </w:r>
      </w:del>
      <w:r w:rsidRPr="00C52A62">
        <w:rPr>
          <w:lang w:val="en-US"/>
        </w:rPr>
        <w:t xml:space="preserve"> </w:t>
      </w:r>
      <w:ins w:id="11" w:author="user" w:date="2018-03-25T01:27:00Z">
        <w:r w:rsidR="00D1142E">
          <w:rPr>
            <w:lang w:val="en-US"/>
          </w:rPr>
          <w:t xml:space="preserve">clever </w:t>
        </w:r>
      </w:ins>
      <w:r w:rsidRPr="00C52A62">
        <w:rPr>
          <w:lang w:val="en-US"/>
        </w:rPr>
        <w:t>relations, understanding, and for passing on information about the</w:t>
      </w:r>
      <w:del w:id="12" w:author="user" w:date="2018-03-25T01:28:00Z">
        <w:r w:rsidRPr="00C52A62" w:rsidDel="00333E81">
          <w:rPr>
            <w:lang w:val="en-US"/>
          </w:rPr>
          <w:delText xml:space="preserve"> natural</w:delText>
        </w:r>
      </w:del>
      <w:ins w:id="13" w:author="user" w:date="2018-03-25T01:28:00Z">
        <w:r w:rsidR="00333E81">
          <w:rPr>
            <w:lang w:val="en-US"/>
          </w:rPr>
          <w:t xml:space="preserve"> real</w:t>
        </w:r>
      </w:ins>
      <w:r w:rsidRPr="00C52A62">
        <w:rPr>
          <w:lang w:val="en-US"/>
        </w:rPr>
        <w:t xml:space="preserve"> </w:t>
      </w:r>
      <w:r>
        <w:rPr>
          <w:lang w:val="en-US"/>
        </w:rPr>
        <w:t>world and the human experience.</w:t>
      </w:r>
      <w:r w:rsidRPr="00C52A62">
        <w:rPr>
          <w:lang w:val="en-US"/>
        </w:rPr>
        <w:t xml:space="preserve"> The term ecology was coined by Ernst Haeckel in 1866 and defined by direct refere</w:t>
      </w:r>
      <w:r>
        <w:rPr>
          <w:lang w:val="en-US"/>
        </w:rPr>
        <w:t>nce to the economy of nature.</w:t>
      </w:r>
    </w:p>
    <w:p w:rsidR="00C52A62" w:rsidRDefault="00C52A62" w:rsidP="00C52A62">
      <w:pPr>
        <w:rPr>
          <w:lang w:val="en-US"/>
        </w:rPr>
      </w:pPr>
      <w:r w:rsidRPr="00C52A62">
        <w:rPr>
          <w:lang w:val="en-US"/>
        </w:rPr>
        <w:t>Like other contemporary researchers of his time, Haeckel adopted his terminology from Carl Linnaeus where human ecological connections were more evident. In his 1749 publication, Specimen academicum de oeconomia naturae, Linnaeus developed a science that included the economy and polis of nature. Polis stems from its Greek roots for a political community (originally based on the city-states), sharing its roots with the word police in reference to the promotion of growth and maintenance of good social order in a community. Linnaeus was also the first to write about the close affinity between humans and primates. Linnaeus presented early ideas found in modern aspects to human ecology, including the balance of nature while highlighting the importance of ecological functions (ecosystem services or natural capital in modern terms): "In exchange for performing its function satisfactorily, nature provided a species with the necessaries of life: 66 The work of Linnaeus influenced Charles Darwin and other scientists of his time who used Linnaeus' terminology (i.e., the economy and polis of nature) with direct implications on matters of human affairs, ecology, and economics.</w:t>
      </w:r>
    </w:p>
    <w:p w:rsidR="00DF796E" w:rsidRPr="00C52A62" w:rsidRDefault="00031279" w:rsidP="006C0FF3">
      <w:pPr>
        <w:pStyle w:val="2"/>
        <w:rPr>
          <w:lang w:val="en-US"/>
        </w:rPr>
      </w:pPr>
      <w:bookmarkStart w:id="14" w:name="_Toc509701927"/>
      <w:bookmarkStart w:id="15" w:name="_Toc509702675"/>
      <w:r>
        <w:rPr>
          <w:lang w:val="en-US"/>
        </w:rPr>
        <w:t>1.2</w:t>
      </w:r>
      <w:r w:rsidR="00DF796E">
        <w:rPr>
          <w:lang w:val="en-US"/>
        </w:rPr>
        <w:t>The history of human biological</w:t>
      </w:r>
      <w:bookmarkEnd w:id="14"/>
      <w:bookmarkEnd w:id="15"/>
    </w:p>
    <w:p w:rsidR="0056041C" w:rsidRDefault="00C52A62" w:rsidP="00C52A62">
      <w:pPr>
        <w:rPr>
          <w:lang w:val="en-US"/>
        </w:rPr>
      </w:pPr>
      <w:r w:rsidRPr="00C52A62">
        <w:rPr>
          <w:lang w:val="en-US"/>
        </w:rPr>
        <w:t>Ecology is not just biological,</w:t>
      </w:r>
      <w:r>
        <w:rPr>
          <w:lang w:val="en-US"/>
        </w:rPr>
        <w:t xml:space="preserve"> but a human science as well.</w:t>
      </w:r>
      <w:r w:rsidRPr="00C52A62">
        <w:rPr>
          <w:lang w:val="en-US"/>
        </w:rPr>
        <w:t xml:space="preserve"> An early and influential social scientist in the history of human ecology was Herbert Spencer. Spencer was influenced by and reciprocated his influence onto the works of Charles Darwin. Herbert Spencer coined the phrase "survival of the fittest", he was an early founder of sociology where he developed the idea of society as an organism, and he created an early precedent for the socio-ecological approach that was the subsequent aim and link between sociolo</w:t>
      </w:r>
      <w:r>
        <w:rPr>
          <w:lang w:val="en-US"/>
        </w:rPr>
        <w:t>gy and human ecology.</w:t>
      </w:r>
    </w:p>
    <w:p w:rsidR="00DF796E" w:rsidRDefault="00031279" w:rsidP="006C0FF3">
      <w:pPr>
        <w:pStyle w:val="2"/>
        <w:rPr>
          <w:lang w:val="en-US"/>
        </w:rPr>
      </w:pPr>
      <w:bookmarkStart w:id="16" w:name="_Toc509701928"/>
      <w:bookmarkStart w:id="17" w:name="_Toc509702676"/>
      <w:r>
        <w:rPr>
          <w:lang w:val="en-US"/>
        </w:rPr>
        <w:t>1.3</w:t>
      </w:r>
      <w:r w:rsidR="00DF796E">
        <w:rPr>
          <w:lang w:val="en-US"/>
        </w:rPr>
        <w:t>The economy of nature</w:t>
      </w:r>
      <w:bookmarkEnd w:id="16"/>
      <w:bookmarkEnd w:id="17"/>
    </w:p>
    <w:p w:rsidR="00DF796E" w:rsidRPr="00C52A62" w:rsidRDefault="00C52A62" w:rsidP="00C52A62">
      <w:pPr>
        <w:rPr>
          <w:lang w:val="en-US"/>
        </w:rPr>
      </w:pPr>
      <w:r>
        <w:t>Τ</w:t>
      </w:r>
      <w:r w:rsidRPr="00C52A62">
        <w:rPr>
          <w:lang w:val="en-US"/>
        </w:rPr>
        <w:t xml:space="preserve">he history of human ecology has strong roots in geography and sociology departments </w:t>
      </w:r>
      <w:r>
        <w:rPr>
          <w:lang w:val="en-US"/>
        </w:rPr>
        <w:t>of the late 19th century.</w:t>
      </w:r>
      <w:r w:rsidRPr="00C52A62">
        <w:rPr>
          <w:lang w:val="en-US"/>
        </w:rPr>
        <w:t xml:space="preserve"> In this context a major historical development or landmark that stimulated research into the ecological relations between humans and their urban environments was founded in George Perkins Marsh's book Man and Nature; or, physical geography as modified by human action, which was published in 1864. Marsh was interested in the active agency of human-nature interactions (an </w:t>
      </w:r>
      <w:r w:rsidRPr="00C52A62">
        <w:rPr>
          <w:lang w:val="en-US"/>
        </w:rPr>
        <w:lastRenderedPageBreak/>
        <w:t>early precursor to urban ecology or human niche construction) in frequent reference to th</w:t>
      </w:r>
      <w:r>
        <w:rPr>
          <w:lang w:val="en-US"/>
        </w:rPr>
        <w:t>e economy of nature.</w:t>
      </w:r>
    </w:p>
    <w:p w:rsidR="007E4773" w:rsidRDefault="00C52A62" w:rsidP="00C52A62">
      <w:pPr>
        <w:rPr>
          <w:lang w:val="en-US"/>
        </w:rPr>
      </w:pPr>
      <w:r w:rsidRPr="00C52A62">
        <w:rPr>
          <w:lang w:val="en-US"/>
        </w:rPr>
        <w:t>In 1894, an influential sociologist at the University of Chicago named Albion W. Small, collaborated with sociologist George E. Vincent and published a "‘‘laboratory guide’’ to studying people in their ‘‘e</w:t>
      </w:r>
      <w:r>
        <w:rPr>
          <w:lang w:val="en-US"/>
        </w:rPr>
        <w:t>very-day occupations.’’"</w:t>
      </w:r>
      <w:r w:rsidRPr="00C52A62">
        <w:rPr>
          <w:lang w:val="en-US"/>
        </w:rPr>
        <w:t xml:space="preserve"> This was a guidebook that trained students of sociology how they could study society in a way that a natural historian would study birds. Their publication "explicitly included the relation of the social world to th</w:t>
      </w:r>
      <w:r>
        <w:rPr>
          <w:lang w:val="en-US"/>
        </w:rPr>
        <w:t>e material environment."</w:t>
      </w:r>
    </w:p>
    <w:p w:rsidR="007E4773" w:rsidRDefault="007E4773">
      <w:pPr>
        <w:rPr>
          <w:lang w:val="en-US"/>
        </w:rPr>
      </w:pPr>
      <w:r>
        <w:rPr>
          <w:lang w:val="en-US"/>
        </w:rPr>
        <w:br w:type="page"/>
      </w:r>
    </w:p>
    <w:p w:rsidR="007E4773" w:rsidRPr="006C0FF3" w:rsidRDefault="007E4773" w:rsidP="00031279">
      <w:pPr>
        <w:pStyle w:val="1"/>
        <w:numPr>
          <w:ilvl w:val="0"/>
          <w:numId w:val="1"/>
        </w:numPr>
        <w:rPr>
          <w:rFonts w:cs="Arial"/>
          <w:szCs w:val="34"/>
          <w:lang w:val="en-US"/>
        </w:rPr>
      </w:pPr>
      <w:bookmarkStart w:id="18" w:name="_Toc509701929"/>
      <w:bookmarkStart w:id="19" w:name="_Toc509702677"/>
      <w:r w:rsidRPr="006C0FF3">
        <w:rPr>
          <w:rFonts w:cs="Arial"/>
          <w:szCs w:val="34"/>
          <w:lang w:val="en-US"/>
        </w:rPr>
        <w:lastRenderedPageBreak/>
        <w:t>Ecosystem Ecology</w:t>
      </w:r>
      <w:bookmarkEnd w:id="18"/>
      <w:bookmarkEnd w:id="19"/>
    </w:p>
    <w:p w:rsidR="00DF796E" w:rsidRDefault="00031279" w:rsidP="006C0FF3">
      <w:pPr>
        <w:pStyle w:val="2"/>
        <w:rPr>
          <w:lang w:val="en-US"/>
        </w:rPr>
      </w:pPr>
      <w:bookmarkStart w:id="20" w:name="_Toc509701930"/>
      <w:bookmarkStart w:id="21" w:name="_Toc509702678"/>
      <w:r>
        <w:rPr>
          <w:lang w:val="en-US"/>
        </w:rPr>
        <w:t xml:space="preserve">2.1 </w:t>
      </w:r>
      <w:r w:rsidR="00DF796E">
        <w:rPr>
          <w:lang w:val="en-US"/>
        </w:rPr>
        <w:t>Ecological mechanisms</w:t>
      </w:r>
      <w:bookmarkEnd w:id="20"/>
      <w:bookmarkEnd w:id="21"/>
    </w:p>
    <w:p w:rsidR="007E4773" w:rsidRPr="007E4773" w:rsidRDefault="007E4773" w:rsidP="007E4773">
      <w:pPr>
        <w:rPr>
          <w:lang w:val="en-US"/>
        </w:rPr>
      </w:pPr>
      <w:r w:rsidRPr="007E4773">
        <w:rPr>
          <w:lang w:val="en-US"/>
        </w:rPr>
        <w:t>Ecosystem ecology examines physical and biological structures and examines how these ecosystem characteristics interact with each other. Ultimately, this helps us understand how to maintain high quality water and economically viable commodity production. A major focus of ecosystem ecology is on functional processes, ecological mechanisms that maintain the structure and services produced by ecosystems. These include primary productivity (production of biomass), decomposition, and trophic interactions.</w:t>
      </w:r>
    </w:p>
    <w:p w:rsidR="00C52A62" w:rsidRDefault="007E4773" w:rsidP="007E4773">
      <w:pPr>
        <w:rPr>
          <w:lang w:val="en-US"/>
        </w:rPr>
      </w:pPr>
      <w:r w:rsidRPr="007E4773">
        <w:rPr>
          <w:lang w:val="en-US"/>
        </w:rPr>
        <w:t>Studies of ecosystem function have greatly improved human understanding of sustainable production of forage, fiber, fuel, and provision of water. Functional processes are mediated by regional-to-local level climate, disturbance, and management. Thus ecosystem ecology provides a powerful framework for identifying ecological mechanisms that interact with global environmental problems, especially global warming and degradation of surface water.</w:t>
      </w:r>
    </w:p>
    <w:p w:rsidR="00494A60" w:rsidRDefault="00031279" w:rsidP="006C0FF3">
      <w:pPr>
        <w:pStyle w:val="2"/>
        <w:rPr>
          <w:lang w:val="en-US"/>
        </w:rPr>
      </w:pPr>
      <w:bookmarkStart w:id="22" w:name="_Toc509701931"/>
      <w:bookmarkStart w:id="23" w:name="_Toc509702679"/>
      <w:r>
        <w:rPr>
          <w:lang w:val="en-US"/>
        </w:rPr>
        <w:t xml:space="preserve">2.2 </w:t>
      </w:r>
      <w:r w:rsidR="00494A60">
        <w:rPr>
          <w:lang w:val="en-US"/>
        </w:rPr>
        <w:t>Characteristics</w:t>
      </w:r>
      <w:bookmarkEnd w:id="22"/>
      <w:bookmarkEnd w:id="23"/>
    </w:p>
    <w:p w:rsidR="007E4773" w:rsidRDefault="007E4773" w:rsidP="007E4773">
      <w:pPr>
        <w:rPr>
          <w:lang w:val="en-US"/>
        </w:rPr>
      </w:pPr>
      <w:r w:rsidRPr="007E4773">
        <w:rPr>
          <w:lang w:val="en-US"/>
        </w:rPr>
        <w:t>These characteristics also introduce practical problems into natural resource management. Who will manage which ecosystem? Will timber cutting in the forest degrade recreational fishing in the stream? These questions are difficult for land managers to address while the boundary between ecosystems remains unclear; even though decisions in one ecosystem will affect the other. We need better unders</w:t>
      </w:r>
      <w:r w:rsidR="00617DC5">
        <w:rPr>
          <w:lang w:val="en-US"/>
        </w:rPr>
        <w:t xml:space="preserve">tanding of the interactions and </w:t>
      </w:r>
      <w:r w:rsidRPr="007E4773">
        <w:rPr>
          <w:lang w:val="en-US"/>
        </w:rPr>
        <w:t>interdependencies of these ecosystems and the processes that maintain them before we can begin to address these questions.</w:t>
      </w:r>
    </w:p>
    <w:p w:rsidR="00494A60" w:rsidRPr="007E4773" w:rsidRDefault="00031279" w:rsidP="006C0FF3">
      <w:pPr>
        <w:pStyle w:val="2"/>
        <w:rPr>
          <w:lang w:val="en-US"/>
        </w:rPr>
      </w:pPr>
      <w:bookmarkStart w:id="24" w:name="_Toc509701932"/>
      <w:bookmarkStart w:id="25" w:name="_Toc509702680"/>
      <w:r>
        <w:rPr>
          <w:lang w:val="en-US"/>
        </w:rPr>
        <w:t xml:space="preserve">2.3 </w:t>
      </w:r>
      <w:r w:rsidR="00494A60">
        <w:rPr>
          <w:lang w:val="en-US"/>
        </w:rPr>
        <w:t>Physiological ecology</w:t>
      </w:r>
      <w:bookmarkEnd w:id="24"/>
      <w:bookmarkEnd w:id="25"/>
    </w:p>
    <w:p w:rsidR="007E4773" w:rsidRPr="007E4773" w:rsidRDefault="007E4773" w:rsidP="007E4773">
      <w:pPr>
        <w:rPr>
          <w:lang w:val="en-US"/>
        </w:rPr>
      </w:pPr>
      <w:r w:rsidRPr="007E4773">
        <w:rPr>
          <w:lang w:val="en-US"/>
        </w:rPr>
        <w:t>Ecosystem ecology is an inherently interdisciplinary field of study. An individual ecosystem is composed of populations of organisms, interacting within communities, and contributing to the cycling of nutrients and the flow of energy. The ecosystem is the principal unit of study in ecosystem ecology.</w:t>
      </w:r>
    </w:p>
    <w:p w:rsidR="00617DC5" w:rsidRDefault="007E4773" w:rsidP="007E4773">
      <w:pPr>
        <w:rPr>
          <w:lang w:val="en-US"/>
        </w:rPr>
      </w:pPr>
      <w:r w:rsidRPr="007E4773">
        <w:rPr>
          <w:lang w:val="en-US"/>
        </w:rPr>
        <w:t>Population, community, and physiological ecology provide many of the underlying biological mechanisms influencing ecosystems and the processes they maintain. Flowing of energy and cycling of matter at the ecosystem level are often examined in ecosystem ecology, but, as a whole, this science is defined more by subject matter than by scale. Ecosystem ecology approaches organisms and abiotic pools of energy and nutrients as an integrated system which distinguishes it from associated sc</w:t>
      </w:r>
      <w:r>
        <w:rPr>
          <w:lang w:val="en-US"/>
        </w:rPr>
        <w:t>iences such as biogeochemistry.</w:t>
      </w:r>
    </w:p>
    <w:p w:rsidR="00617DC5" w:rsidRDefault="00617DC5">
      <w:pPr>
        <w:rPr>
          <w:lang w:val="en-US"/>
        </w:rPr>
      </w:pPr>
      <w:r>
        <w:rPr>
          <w:lang w:val="en-US"/>
        </w:rPr>
        <w:br w:type="page"/>
      </w:r>
    </w:p>
    <w:p w:rsidR="00617DC5" w:rsidRPr="006C0FF3" w:rsidRDefault="00617DC5" w:rsidP="00031279">
      <w:pPr>
        <w:pStyle w:val="1"/>
        <w:numPr>
          <w:ilvl w:val="0"/>
          <w:numId w:val="1"/>
        </w:numPr>
        <w:rPr>
          <w:rFonts w:cs="Arial"/>
          <w:szCs w:val="34"/>
          <w:lang w:val="en-US"/>
        </w:rPr>
      </w:pPr>
      <w:bookmarkStart w:id="26" w:name="_Toc509701933"/>
      <w:bookmarkStart w:id="27" w:name="_Toc509702681"/>
      <w:r w:rsidRPr="006C0FF3">
        <w:rPr>
          <w:rFonts w:cs="Arial"/>
          <w:szCs w:val="34"/>
          <w:lang w:val="en-US"/>
        </w:rPr>
        <w:lastRenderedPageBreak/>
        <w:t>Behavioral Ecology</w:t>
      </w:r>
      <w:bookmarkEnd w:id="26"/>
      <w:bookmarkEnd w:id="27"/>
    </w:p>
    <w:p w:rsidR="00494A60" w:rsidRDefault="00031279" w:rsidP="006C0FF3">
      <w:pPr>
        <w:pStyle w:val="2"/>
        <w:rPr>
          <w:lang w:val="en-US"/>
        </w:rPr>
      </w:pPr>
      <w:bookmarkStart w:id="28" w:name="_Toc509701934"/>
      <w:bookmarkStart w:id="29" w:name="_Toc509702682"/>
      <w:r>
        <w:rPr>
          <w:lang w:val="en-US"/>
        </w:rPr>
        <w:t xml:space="preserve">3.1 </w:t>
      </w:r>
      <w:r w:rsidR="00494A60">
        <w:rPr>
          <w:lang w:val="en-US"/>
        </w:rPr>
        <w:t>Male social status</w:t>
      </w:r>
      <w:bookmarkEnd w:id="28"/>
      <w:bookmarkEnd w:id="29"/>
    </w:p>
    <w:p w:rsidR="00617DC5" w:rsidRPr="00617DC5" w:rsidRDefault="00617DC5" w:rsidP="00617DC5">
      <w:pPr>
        <w:rPr>
          <w:lang w:val="en-US"/>
        </w:rPr>
      </w:pPr>
      <w:r w:rsidRPr="00617DC5">
        <w:rPr>
          <w:lang w:val="en-US"/>
        </w:rPr>
        <w:t>When males' only contribution to offspring is their sperm, females are particularly choosy. With this high level of female choice, sexual ornaments are seen in males, where the ornaments reflect the male's social status. Two hypotheses have been proposed to conceptualize the genetic bene</w:t>
      </w:r>
      <w:r>
        <w:rPr>
          <w:lang w:val="en-US"/>
        </w:rPr>
        <w:t>fits from female mate choice.</w:t>
      </w:r>
    </w:p>
    <w:p w:rsidR="00617DC5" w:rsidRDefault="00617DC5" w:rsidP="00617DC5">
      <w:pPr>
        <w:rPr>
          <w:lang w:val="en-US"/>
        </w:rPr>
      </w:pPr>
      <w:r w:rsidRPr="00617DC5">
        <w:rPr>
          <w:lang w:val="en-US"/>
        </w:rPr>
        <w:t>First, the good genes hypothesis suggests that female choice is for higher genetic quality and that this preference is favored because it increas</w:t>
      </w:r>
      <w:r>
        <w:rPr>
          <w:lang w:val="en-US"/>
        </w:rPr>
        <w:t>es fitness of the offspring.</w:t>
      </w:r>
      <w:r w:rsidRPr="00617DC5">
        <w:rPr>
          <w:lang w:val="en-US"/>
        </w:rPr>
        <w:t xml:space="preserve"> This includes Zahavi's handicap hypothesis and Hamilton and Zuk's host and parasite arms race. Zahavi's handicap hypothesis was proposed within the context of looking at elaborate male sexual displays. He suggested that females favor ornamented traits because they are handicaps and are indicators of the male's genetic quality. Since these ornamented traits are hazards, the male's survival must be indicative of his high genetic quality in other areas. In this way, the degree that a male expresses his sexual display indicates to the</w:t>
      </w:r>
      <w:r>
        <w:rPr>
          <w:lang w:val="en-US"/>
        </w:rPr>
        <w:t xml:space="preserve"> female his genetic quality. </w:t>
      </w:r>
      <w:r w:rsidRPr="00617DC5">
        <w:rPr>
          <w:lang w:val="en-US"/>
        </w:rPr>
        <w:t>Zuk and Hamilton proposed a hypothesis after observing disease as a powerful selective pressure on a rabbit population. They suggested that sexual displays were indicators of resistance o</w:t>
      </w:r>
      <w:r>
        <w:rPr>
          <w:lang w:val="en-US"/>
        </w:rPr>
        <w:t>f disease on a genetic level.</w:t>
      </w:r>
    </w:p>
    <w:p w:rsidR="00494A60" w:rsidRPr="00617DC5" w:rsidRDefault="00031279" w:rsidP="006C0FF3">
      <w:pPr>
        <w:pStyle w:val="2"/>
        <w:rPr>
          <w:lang w:val="en-US"/>
        </w:rPr>
      </w:pPr>
      <w:bookmarkStart w:id="30" w:name="_Toc509701935"/>
      <w:bookmarkStart w:id="31" w:name="_Toc509702683"/>
      <w:r>
        <w:rPr>
          <w:lang w:val="en-US"/>
        </w:rPr>
        <w:t xml:space="preserve">3.2 </w:t>
      </w:r>
      <w:r w:rsidR="00494A60">
        <w:rPr>
          <w:lang w:val="en-US"/>
        </w:rPr>
        <w:t>The female preference spread</w:t>
      </w:r>
      <w:bookmarkEnd w:id="30"/>
      <w:bookmarkEnd w:id="31"/>
    </w:p>
    <w:p w:rsidR="00617DC5" w:rsidRPr="00617DC5" w:rsidRDefault="00617DC5" w:rsidP="00617DC5">
      <w:pPr>
        <w:rPr>
          <w:lang w:val="en-US"/>
        </w:rPr>
      </w:pPr>
      <w:r w:rsidRPr="00617DC5">
        <w:rPr>
          <w:lang w:val="en-US"/>
        </w:rPr>
        <w:t>Such 'choosiness' from the female individuals can be seen in wasp species too, especially among Polistes dominula wasps. The females tend to prefer males with smaller, more elliptically shaped spots than those with larger and more irregularly shaped spots. Those males would have reproductive superiority over males with irregular spots.</w:t>
      </w:r>
    </w:p>
    <w:p w:rsidR="00617DC5" w:rsidRDefault="00617DC5" w:rsidP="00617DC5">
      <w:pPr>
        <w:rPr>
          <w:lang w:val="en-US"/>
        </w:rPr>
      </w:pPr>
      <w:r w:rsidRPr="00617DC5">
        <w:rPr>
          <w:lang w:val="en-US"/>
        </w:rPr>
        <w:t xml:space="preserve">Fisher's hypothesis of runaway sexual selection suggests that female preference is genetically correlated with male traits and that the preference co-evolves with the evolution of that trait, thus the preference </w:t>
      </w:r>
      <w:r>
        <w:rPr>
          <w:lang w:val="en-US"/>
        </w:rPr>
        <w:t>is under indirect selection.</w:t>
      </w:r>
      <w:r w:rsidRPr="00617DC5">
        <w:rPr>
          <w:lang w:val="en-US"/>
        </w:rPr>
        <w:t xml:space="preserve"> Fisher suggests that female preference began because the trait indicated the male’s quality. The female preference spread, so that the females’ offspring now benefited from the higher quality from specific trait but also greater attractiveness to mates. Eventually, the trait only represents attractiveness to mates, and no longer represents increa</w:t>
      </w:r>
      <w:r>
        <w:rPr>
          <w:lang w:val="en-US"/>
        </w:rPr>
        <w:t>sed survival.</w:t>
      </w:r>
    </w:p>
    <w:p w:rsidR="00494A60" w:rsidRPr="00617DC5" w:rsidRDefault="00031279" w:rsidP="006C0FF3">
      <w:pPr>
        <w:pStyle w:val="2"/>
        <w:rPr>
          <w:lang w:val="en-US"/>
        </w:rPr>
      </w:pPr>
      <w:bookmarkStart w:id="32" w:name="_Toc509701936"/>
      <w:bookmarkStart w:id="33" w:name="_Toc509702684"/>
      <w:r>
        <w:rPr>
          <w:lang w:val="en-US"/>
        </w:rPr>
        <w:t xml:space="preserve">3.3 </w:t>
      </w:r>
      <w:r w:rsidR="00494A60">
        <w:rPr>
          <w:lang w:val="en-US"/>
        </w:rPr>
        <w:t>Example</w:t>
      </w:r>
      <w:bookmarkEnd w:id="32"/>
      <w:bookmarkEnd w:id="33"/>
    </w:p>
    <w:p w:rsidR="00C22FE1" w:rsidDel="001C328F" w:rsidRDefault="00617DC5" w:rsidP="00617DC5">
      <w:pPr>
        <w:rPr>
          <w:del w:id="34" w:author="user" w:date="2018-03-25T17:29:00Z"/>
          <w:lang w:val="en-US"/>
        </w:rPr>
      </w:pPr>
      <w:r w:rsidRPr="00617DC5">
        <w:rPr>
          <w:lang w:val="en-US"/>
        </w:rPr>
        <w:t xml:space="preserve">An example of mate choice by genes is seen in the cichlid fish Tropheus moorii where males provide no parental care. An experiment found that a female T. moorii is more likely to choose a mate with the </w:t>
      </w:r>
      <w:r>
        <w:rPr>
          <w:lang w:val="en-US"/>
        </w:rPr>
        <w:t>same color morph as her own.</w:t>
      </w:r>
      <w:r w:rsidRPr="00617DC5">
        <w:rPr>
          <w:lang w:val="en-US"/>
        </w:rPr>
        <w:t xml:space="preserve"> In another experiment, females have been shown to share preferences for the same males when given two to choose from, meaning some males get to repro</w:t>
      </w:r>
      <w:r>
        <w:rPr>
          <w:lang w:val="en-US"/>
        </w:rPr>
        <w:t>duce more often than others</w:t>
      </w:r>
      <w:bookmarkStart w:id="35" w:name="_GoBack"/>
      <w:bookmarkEnd w:id="35"/>
      <w:del w:id="36" w:author="user" w:date="2018-03-25T17:29:00Z">
        <w:r w:rsidDel="001C328F">
          <w:rPr>
            <w:lang w:val="en-US"/>
          </w:rPr>
          <w:delText>.</w:delText>
        </w:r>
      </w:del>
    </w:p>
    <w:p w:rsidR="00C22FE1" w:rsidRDefault="00C22FE1" w:rsidP="001C328F">
      <w:pPr>
        <w:rPr>
          <w:lang w:val="en-US"/>
        </w:rPr>
        <w:pPrChange w:id="37" w:author="user" w:date="2018-03-25T17:29:00Z">
          <w:pPr>
            <w:spacing w:before="0" w:after="160" w:line="259" w:lineRule="auto"/>
            <w:ind w:firstLine="0"/>
          </w:pPr>
        </w:pPrChange>
      </w:pPr>
      <w:r>
        <w:rPr>
          <w:lang w:val="en-US"/>
        </w:rPr>
        <w:br w:type="page"/>
      </w:r>
    </w:p>
    <w:tbl>
      <w:tblPr>
        <w:tblStyle w:val="a4"/>
        <w:tblpPr w:leftFromText="180" w:rightFromText="180" w:vertAnchor="page" w:horzAnchor="margin" w:tblpXSpec="right" w:tblpY="2311"/>
        <w:tblW w:w="0" w:type="auto"/>
        <w:tblLook w:val="04A0" w:firstRow="1" w:lastRow="0" w:firstColumn="1" w:lastColumn="0" w:noHBand="0" w:noVBand="1"/>
      </w:tblPr>
      <w:tblGrid>
        <w:gridCol w:w="1782"/>
        <w:gridCol w:w="1631"/>
        <w:gridCol w:w="1671"/>
        <w:gridCol w:w="1631"/>
        <w:gridCol w:w="1369"/>
      </w:tblGrid>
      <w:tr w:rsidR="00137F6D" w:rsidTr="00137F6D">
        <w:trPr>
          <w:trHeight w:val="434"/>
        </w:trPr>
        <w:tc>
          <w:tcPr>
            <w:tcW w:w="1782" w:type="dxa"/>
            <w:tcBorders>
              <w:bottom w:val="single" w:sz="4" w:space="0" w:color="auto"/>
            </w:tcBorders>
            <w:shd w:val="clear" w:color="auto" w:fill="9CC2E5" w:themeFill="accent1" w:themeFillTint="99"/>
          </w:tcPr>
          <w:p w:rsidR="00C22FE1" w:rsidRPr="005379B3" w:rsidRDefault="00C22FE1" w:rsidP="00D80A40">
            <w:pPr>
              <w:ind w:firstLine="0"/>
              <w:rPr>
                <w:rFonts w:ascii="Arial" w:hAnsi="Arial" w:cs="Arial"/>
                <w:lang w:val="en-US"/>
              </w:rPr>
            </w:pPr>
            <w:r w:rsidRPr="005379B3">
              <w:rPr>
                <w:rFonts w:ascii="Arial" w:hAnsi="Arial" w:cs="Arial"/>
                <w:lang w:val="en-US"/>
              </w:rPr>
              <w:lastRenderedPageBreak/>
              <w:t>LESSON</w:t>
            </w:r>
          </w:p>
        </w:tc>
        <w:tc>
          <w:tcPr>
            <w:tcW w:w="1631" w:type="dxa"/>
            <w:tcBorders>
              <w:bottom w:val="single" w:sz="4" w:space="0" w:color="auto"/>
            </w:tcBorders>
            <w:shd w:val="clear" w:color="auto" w:fill="9CC2E5" w:themeFill="accent1" w:themeFillTint="99"/>
          </w:tcPr>
          <w:p w:rsidR="00C22FE1" w:rsidRPr="005379B3" w:rsidRDefault="00C22FE1" w:rsidP="00D80A40">
            <w:pPr>
              <w:ind w:firstLine="0"/>
              <w:rPr>
                <w:rFonts w:ascii="Arial" w:hAnsi="Arial" w:cs="Arial"/>
                <w:lang w:val="en-US"/>
              </w:rPr>
            </w:pPr>
            <w:r w:rsidRPr="005379B3">
              <w:rPr>
                <w:rFonts w:ascii="Arial" w:hAnsi="Arial" w:cs="Arial"/>
                <w:lang w:val="en-US"/>
              </w:rPr>
              <w:t>TOPIC</w:t>
            </w:r>
          </w:p>
        </w:tc>
        <w:tc>
          <w:tcPr>
            <w:tcW w:w="1671" w:type="dxa"/>
            <w:shd w:val="clear" w:color="auto" w:fill="9CC2E5" w:themeFill="accent1" w:themeFillTint="99"/>
          </w:tcPr>
          <w:p w:rsidR="00C22FE1" w:rsidRPr="005379B3" w:rsidRDefault="00C22FE1" w:rsidP="00D80A40">
            <w:pPr>
              <w:ind w:firstLine="0"/>
              <w:rPr>
                <w:rFonts w:ascii="Arial" w:hAnsi="Arial" w:cs="Arial"/>
                <w:lang w:val="en-US"/>
              </w:rPr>
            </w:pPr>
            <w:r w:rsidRPr="005379B3">
              <w:rPr>
                <w:rFonts w:ascii="Arial" w:hAnsi="Arial" w:cs="Arial"/>
                <w:lang w:val="en-US"/>
              </w:rPr>
              <w:t>ASSIGNMENT</w:t>
            </w:r>
          </w:p>
        </w:tc>
        <w:tc>
          <w:tcPr>
            <w:tcW w:w="1631" w:type="dxa"/>
            <w:shd w:val="clear" w:color="auto" w:fill="9CC2E5" w:themeFill="accent1" w:themeFillTint="99"/>
          </w:tcPr>
          <w:p w:rsidR="00C22FE1" w:rsidRPr="005379B3" w:rsidRDefault="00C22FE1" w:rsidP="00D80A40">
            <w:pPr>
              <w:ind w:firstLine="0"/>
              <w:rPr>
                <w:rFonts w:ascii="Arial" w:hAnsi="Arial" w:cs="Arial"/>
                <w:lang w:val="en-US"/>
              </w:rPr>
            </w:pPr>
            <w:r w:rsidRPr="005379B3">
              <w:rPr>
                <w:rFonts w:ascii="Arial" w:hAnsi="Arial" w:cs="Arial"/>
                <w:lang w:val="en-US"/>
              </w:rPr>
              <w:t>Points</w:t>
            </w:r>
          </w:p>
        </w:tc>
        <w:tc>
          <w:tcPr>
            <w:tcW w:w="1369" w:type="dxa"/>
            <w:shd w:val="clear" w:color="auto" w:fill="9CC2E5" w:themeFill="accent1" w:themeFillTint="99"/>
          </w:tcPr>
          <w:p w:rsidR="00C22FE1" w:rsidRPr="005379B3" w:rsidRDefault="00C22FE1" w:rsidP="00D80A40">
            <w:pPr>
              <w:ind w:firstLine="0"/>
              <w:rPr>
                <w:rFonts w:ascii="Arial" w:hAnsi="Arial" w:cs="Arial"/>
                <w:lang w:val="en-US"/>
              </w:rPr>
            </w:pPr>
            <w:r w:rsidRPr="005379B3">
              <w:rPr>
                <w:rFonts w:ascii="Arial" w:hAnsi="Arial" w:cs="Arial"/>
                <w:lang w:val="en-US"/>
              </w:rPr>
              <w:t>DUE</w:t>
            </w:r>
          </w:p>
        </w:tc>
      </w:tr>
      <w:tr w:rsidR="00B0596D" w:rsidTr="00B0596D">
        <w:trPr>
          <w:trHeight w:val="603"/>
        </w:trPr>
        <w:tc>
          <w:tcPr>
            <w:tcW w:w="1782" w:type="dxa"/>
            <w:tcBorders>
              <w:bottom w:val="nil"/>
            </w:tcBorders>
            <w:shd w:val="clear" w:color="auto" w:fill="BDD6EE" w:themeFill="accent1" w:themeFillTint="66"/>
            <w:vAlign w:val="center"/>
          </w:tcPr>
          <w:p w:rsidR="00C22FE1" w:rsidRPr="005379B3" w:rsidRDefault="00EA645F" w:rsidP="00D80A40">
            <w:pPr>
              <w:ind w:firstLine="0"/>
              <w:jc w:val="center"/>
              <w:rPr>
                <w:rFonts w:ascii="Arial" w:hAnsi="Arial" w:cs="Arial"/>
                <w:lang w:val="en-US"/>
              </w:rPr>
            </w:pPr>
            <w:r w:rsidRPr="005379B3">
              <w:rPr>
                <w:rFonts w:ascii="Arial" w:hAnsi="Arial" w:cs="Arial"/>
                <w:lang w:val="en-US"/>
              </w:rPr>
              <w:t>1</w:t>
            </w:r>
          </w:p>
        </w:tc>
        <w:tc>
          <w:tcPr>
            <w:tcW w:w="1631" w:type="dxa"/>
            <w:tcBorders>
              <w:bottom w:val="nil"/>
            </w:tcBorders>
            <w:shd w:val="clear" w:color="auto" w:fill="8EAADB" w:themeFill="accent5" w:themeFillTint="99"/>
          </w:tcPr>
          <w:p w:rsidR="00EA645F" w:rsidRPr="005379B3" w:rsidRDefault="00EA645F" w:rsidP="00D80A40">
            <w:pPr>
              <w:ind w:firstLine="0"/>
              <w:rPr>
                <w:rFonts w:ascii="Arial" w:hAnsi="Arial" w:cs="Arial"/>
                <w:lang w:val="en-US"/>
              </w:rPr>
            </w:pPr>
            <w:r w:rsidRPr="005379B3">
              <w:rPr>
                <w:rFonts w:ascii="Arial" w:hAnsi="Arial" w:cs="Arial"/>
                <w:lang w:val="en-US"/>
              </w:rPr>
              <w:t>What is distance Learning?</w:t>
            </w:r>
          </w:p>
        </w:tc>
        <w:tc>
          <w:tcPr>
            <w:tcW w:w="1671" w:type="dxa"/>
            <w:shd w:val="clear" w:color="auto" w:fill="8EAADB" w:themeFill="accent5" w:themeFillTint="99"/>
          </w:tcPr>
          <w:p w:rsidR="00C22FE1" w:rsidRPr="005379B3" w:rsidRDefault="00EA645F" w:rsidP="00D80A40">
            <w:pPr>
              <w:ind w:firstLine="0"/>
              <w:jc w:val="center"/>
              <w:rPr>
                <w:rFonts w:ascii="Arial" w:hAnsi="Arial" w:cs="Arial"/>
                <w:lang w:val="en-US"/>
              </w:rPr>
            </w:pPr>
            <w:r w:rsidRPr="005379B3">
              <w:rPr>
                <w:rFonts w:ascii="Arial" w:hAnsi="Arial" w:cs="Arial"/>
                <w:lang w:val="en-US"/>
              </w:rPr>
              <w:t>Wiki#1</w:t>
            </w:r>
          </w:p>
        </w:tc>
        <w:tc>
          <w:tcPr>
            <w:tcW w:w="1631" w:type="dxa"/>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10</w:t>
            </w:r>
          </w:p>
        </w:tc>
        <w:tc>
          <w:tcPr>
            <w:tcW w:w="1369" w:type="dxa"/>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March 10</w:t>
            </w:r>
          </w:p>
        </w:tc>
      </w:tr>
      <w:tr w:rsidR="00137F6D" w:rsidTr="00B0596D">
        <w:trPr>
          <w:trHeight w:val="526"/>
        </w:trPr>
        <w:tc>
          <w:tcPr>
            <w:tcW w:w="1782" w:type="dxa"/>
            <w:tcBorders>
              <w:top w:val="nil"/>
            </w:tcBorders>
            <w:shd w:val="clear" w:color="auto" w:fill="BDD6EE" w:themeFill="accent1" w:themeFillTint="66"/>
          </w:tcPr>
          <w:p w:rsidR="00C22FE1" w:rsidRPr="005379B3" w:rsidRDefault="00C22FE1" w:rsidP="00D80A40">
            <w:pPr>
              <w:ind w:firstLine="0"/>
              <w:rPr>
                <w:rFonts w:ascii="Arial" w:hAnsi="Arial" w:cs="Arial"/>
                <w:lang w:val="en-US"/>
              </w:rPr>
            </w:pPr>
          </w:p>
        </w:tc>
        <w:tc>
          <w:tcPr>
            <w:tcW w:w="1631" w:type="dxa"/>
            <w:tcBorders>
              <w:top w:val="nil"/>
            </w:tcBorders>
            <w:shd w:val="clear" w:color="auto" w:fill="8EAADB" w:themeFill="accent5" w:themeFillTint="99"/>
          </w:tcPr>
          <w:p w:rsidR="00C22FE1" w:rsidRPr="005379B3" w:rsidRDefault="00C22FE1" w:rsidP="00D80A40">
            <w:pPr>
              <w:ind w:firstLine="0"/>
              <w:rPr>
                <w:rFonts w:ascii="Arial" w:hAnsi="Arial" w:cs="Arial"/>
                <w:lang w:val="en-US"/>
              </w:rPr>
            </w:pPr>
          </w:p>
        </w:tc>
        <w:tc>
          <w:tcPr>
            <w:tcW w:w="1671" w:type="dxa"/>
            <w:shd w:val="clear" w:color="auto" w:fill="E7E6E6" w:themeFill="background2"/>
          </w:tcPr>
          <w:p w:rsidR="00C22FE1" w:rsidRPr="005379B3" w:rsidRDefault="00EA645F" w:rsidP="00D80A40">
            <w:pPr>
              <w:ind w:firstLine="0"/>
              <w:jc w:val="center"/>
              <w:rPr>
                <w:rFonts w:ascii="Arial" w:hAnsi="Arial" w:cs="Arial"/>
                <w:lang w:val="en-US"/>
              </w:rPr>
            </w:pPr>
            <w:r w:rsidRPr="005379B3">
              <w:rPr>
                <w:rFonts w:ascii="Arial" w:hAnsi="Arial" w:cs="Arial"/>
                <w:lang w:val="en-US"/>
              </w:rPr>
              <w:t>Presentation</w:t>
            </w:r>
          </w:p>
        </w:tc>
        <w:tc>
          <w:tcPr>
            <w:tcW w:w="1631" w:type="dxa"/>
            <w:shd w:val="clear" w:color="auto" w:fill="D9D9D9" w:themeFill="background1" w:themeFillShade="D9"/>
          </w:tcPr>
          <w:p w:rsidR="00C22FE1" w:rsidRPr="005379B3" w:rsidRDefault="00EA645F" w:rsidP="00D80A40">
            <w:pPr>
              <w:ind w:firstLine="0"/>
              <w:rPr>
                <w:rFonts w:ascii="Arial" w:hAnsi="Arial" w:cs="Arial"/>
                <w:lang w:val="en-US"/>
              </w:rPr>
            </w:pPr>
            <w:r w:rsidRPr="005379B3">
              <w:rPr>
                <w:rFonts w:ascii="Arial" w:hAnsi="Arial" w:cs="Arial"/>
                <w:lang w:val="en-US"/>
              </w:rPr>
              <w:t>20</w:t>
            </w:r>
          </w:p>
        </w:tc>
        <w:tc>
          <w:tcPr>
            <w:tcW w:w="1369" w:type="dxa"/>
            <w:shd w:val="clear" w:color="auto" w:fill="F2F2F2" w:themeFill="background1" w:themeFillShade="F2"/>
          </w:tcPr>
          <w:p w:rsidR="00C22FE1" w:rsidRPr="005379B3" w:rsidRDefault="00C22FE1" w:rsidP="00D80A40">
            <w:pPr>
              <w:ind w:firstLine="0"/>
              <w:rPr>
                <w:rFonts w:ascii="Arial" w:hAnsi="Arial" w:cs="Arial"/>
                <w:lang w:val="en-US"/>
              </w:rPr>
            </w:pPr>
          </w:p>
        </w:tc>
      </w:tr>
      <w:tr w:rsidR="00B0596D" w:rsidTr="00B0596D">
        <w:trPr>
          <w:trHeight w:val="603"/>
        </w:trPr>
        <w:tc>
          <w:tcPr>
            <w:tcW w:w="1782" w:type="dxa"/>
            <w:shd w:val="clear" w:color="auto" w:fill="BDD6EE" w:themeFill="accent1" w:themeFillTint="66"/>
          </w:tcPr>
          <w:p w:rsidR="00C22FE1" w:rsidRPr="005379B3" w:rsidRDefault="00EA645F" w:rsidP="00D80A40">
            <w:pPr>
              <w:ind w:firstLine="0"/>
              <w:jc w:val="center"/>
              <w:rPr>
                <w:rFonts w:ascii="Arial" w:hAnsi="Arial" w:cs="Arial"/>
                <w:lang w:val="en-US"/>
              </w:rPr>
            </w:pPr>
            <w:r w:rsidRPr="005379B3">
              <w:rPr>
                <w:rFonts w:ascii="Arial" w:hAnsi="Arial" w:cs="Arial"/>
                <w:lang w:val="en-US"/>
              </w:rPr>
              <w:t>2</w:t>
            </w:r>
          </w:p>
        </w:tc>
        <w:tc>
          <w:tcPr>
            <w:tcW w:w="1631" w:type="dxa"/>
            <w:tcBorders>
              <w:bottom w:val="single" w:sz="4" w:space="0" w:color="auto"/>
            </w:tcBorders>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Histories &amp;Theories</w:t>
            </w:r>
          </w:p>
        </w:tc>
        <w:tc>
          <w:tcPr>
            <w:tcW w:w="1671" w:type="dxa"/>
            <w:tcBorders>
              <w:bottom w:val="single" w:sz="4" w:space="0" w:color="auto"/>
            </w:tcBorders>
            <w:shd w:val="clear" w:color="auto" w:fill="8EAADB" w:themeFill="accent5" w:themeFillTint="99"/>
          </w:tcPr>
          <w:p w:rsidR="00C22FE1" w:rsidRPr="005379B3" w:rsidRDefault="00EA645F" w:rsidP="00D80A40">
            <w:pPr>
              <w:ind w:firstLine="0"/>
              <w:jc w:val="center"/>
              <w:rPr>
                <w:rFonts w:ascii="Arial" w:hAnsi="Arial" w:cs="Arial"/>
                <w:lang w:val="en-US"/>
              </w:rPr>
            </w:pPr>
            <w:r w:rsidRPr="005379B3">
              <w:rPr>
                <w:rFonts w:ascii="Arial" w:hAnsi="Arial" w:cs="Arial"/>
                <w:lang w:val="en-US"/>
              </w:rPr>
              <w:t>Brief paper</w:t>
            </w:r>
          </w:p>
        </w:tc>
        <w:tc>
          <w:tcPr>
            <w:tcW w:w="1631" w:type="dxa"/>
            <w:tcBorders>
              <w:bottom w:val="single" w:sz="4" w:space="0" w:color="auto"/>
            </w:tcBorders>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20</w:t>
            </w:r>
          </w:p>
        </w:tc>
        <w:tc>
          <w:tcPr>
            <w:tcW w:w="1369" w:type="dxa"/>
            <w:tcBorders>
              <w:bottom w:val="single" w:sz="4" w:space="0" w:color="auto"/>
            </w:tcBorders>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March 24</w:t>
            </w:r>
          </w:p>
        </w:tc>
      </w:tr>
      <w:tr w:rsidR="00D80A40" w:rsidTr="00B0596D">
        <w:trPr>
          <w:trHeight w:val="434"/>
        </w:trPr>
        <w:tc>
          <w:tcPr>
            <w:tcW w:w="1782" w:type="dxa"/>
            <w:tcBorders>
              <w:bottom w:val="single" w:sz="4" w:space="0" w:color="auto"/>
              <w:right w:val="nil"/>
            </w:tcBorders>
            <w:shd w:val="clear" w:color="auto" w:fill="E7E6E6" w:themeFill="background2"/>
          </w:tcPr>
          <w:p w:rsidR="00C22FE1" w:rsidRPr="005379B3" w:rsidRDefault="00C22FE1" w:rsidP="00D80A40">
            <w:pPr>
              <w:ind w:firstLine="0"/>
              <w:rPr>
                <w:rFonts w:ascii="Arial" w:hAnsi="Arial" w:cs="Arial"/>
                <w:lang w:val="en-US"/>
              </w:rPr>
            </w:pPr>
          </w:p>
        </w:tc>
        <w:tc>
          <w:tcPr>
            <w:tcW w:w="1631" w:type="dxa"/>
            <w:tcBorders>
              <w:left w:val="nil"/>
              <w:bottom w:val="single" w:sz="4" w:space="0" w:color="auto"/>
              <w:right w:val="nil"/>
            </w:tcBorders>
            <w:shd w:val="clear" w:color="auto" w:fill="E7E6E6" w:themeFill="background2"/>
          </w:tcPr>
          <w:p w:rsidR="00C22FE1" w:rsidRPr="005379B3" w:rsidRDefault="00C22FE1" w:rsidP="00D80A40">
            <w:pPr>
              <w:ind w:firstLine="0"/>
              <w:jc w:val="center"/>
              <w:rPr>
                <w:rFonts w:ascii="Arial" w:hAnsi="Arial" w:cs="Arial"/>
                <w:lang w:val="en-US"/>
              </w:rPr>
            </w:pPr>
          </w:p>
        </w:tc>
        <w:tc>
          <w:tcPr>
            <w:tcW w:w="1671" w:type="dxa"/>
            <w:tcBorders>
              <w:left w:val="nil"/>
              <w:right w:val="nil"/>
            </w:tcBorders>
            <w:shd w:val="clear" w:color="auto" w:fill="E7E6E6" w:themeFill="background2"/>
          </w:tcPr>
          <w:p w:rsidR="00C22FE1" w:rsidRPr="005379B3" w:rsidRDefault="005379B3" w:rsidP="00D80A40">
            <w:pPr>
              <w:ind w:firstLine="0"/>
              <w:jc w:val="center"/>
              <w:rPr>
                <w:rFonts w:ascii="Arial" w:hAnsi="Arial" w:cs="Arial"/>
                <w:lang w:val="en-US"/>
              </w:rPr>
            </w:pPr>
            <w:r w:rsidRPr="005379B3">
              <w:rPr>
                <w:rFonts w:ascii="Arial" w:hAnsi="Arial" w:cs="Arial"/>
                <w:lang w:val="en-US"/>
              </w:rPr>
              <w:t>Spring Break</w:t>
            </w:r>
          </w:p>
        </w:tc>
        <w:tc>
          <w:tcPr>
            <w:tcW w:w="1631" w:type="dxa"/>
            <w:tcBorders>
              <w:left w:val="nil"/>
              <w:right w:val="nil"/>
            </w:tcBorders>
            <w:shd w:val="clear" w:color="auto" w:fill="E7E6E6" w:themeFill="background2"/>
          </w:tcPr>
          <w:p w:rsidR="00C22FE1" w:rsidRPr="005379B3" w:rsidRDefault="00C22FE1" w:rsidP="00D80A40">
            <w:pPr>
              <w:ind w:firstLine="0"/>
              <w:rPr>
                <w:rFonts w:ascii="Arial" w:hAnsi="Arial" w:cs="Arial"/>
                <w:lang w:val="en-US"/>
              </w:rPr>
            </w:pPr>
          </w:p>
        </w:tc>
        <w:tc>
          <w:tcPr>
            <w:tcW w:w="1369" w:type="dxa"/>
            <w:tcBorders>
              <w:left w:val="nil"/>
            </w:tcBorders>
            <w:shd w:val="clear" w:color="auto" w:fill="E7E6E6" w:themeFill="background2"/>
          </w:tcPr>
          <w:p w:rsidR="00C22FE1" w:rsidRPr="005379B3" w:rsidRDefault="00C22FE1" w:rsidP="00D80A40">
            <w:pPr>
              <w:ind w:firstLine="0"/>
              <w:rPr>
                <w:rFonts w:ascii="Arial" w:hAnsi="Arial" w:cs="Arial"/>
                <w:lang w:val="en-US"/>
              </w:rPr>
            </w:pPr>
          </w:p>
        </w:tc>
      </w:tr>
      <w:tr w:rsidR="00B0596D" w:rsidTr="00B0596D">
        <w:trPr>
          <w:trHeight w:val="426"/>
        </w:trPr>
        <w:tc>
          <w:tcPr>
            <w:tcW w:w="1782" w:type="dxa"/>
            <w:tcBorders>
              <w:bottom w:val="nil"/>
            </w:tcBorders>
            <w:shd w:val="clear" w:color="auto" w:fill="BDD6EE" w:themeFill="accent1" w:themeFillTint="66"/>
          </w:tcPr>
          <w:p w:rsidR="00C22FE1" w:rsidRPr="005379B3" w:rsidRDefault="00EA645F" w:rsidP="00D80A40">
            <w:pPr>
              <w:ind w:firstLine="0"/>
              <w:jc w:val="center"/>
              <w:rPr>
                <w:rFonts w:ascii="Arial" w:hAnsi="Arial" w:cs="Arial"/>
                <w:lang w:val="en-US"/>
              </w:rPr>
            </w:pPr>
            <w:r w:rsidRPr="005379B3">
              <w:rPr>
                <w:rFonts w:ascii="Arial" w:hAnsi="Arial" w:cs="Arial"/>
                <w:lang w:val="en-US"/>
              </w:rPr>
              <w:t>3</w:t>
            </w:r>
          </w:p>
        </w:tc>
        <w:tc>
          <w:tcPr>
            <w:tcW w:w="1631" w:type="dxa"/>
            <w:tcBorders>
              <w:bottom w:val="nil"/>
            </w:tcBorders>
            <w:shd w:val="clear" w:color="auto" w:fill="8EAADB" w:themeFill="accent5" w:themeFillTint="99"/>
          </w:tcPr>
          <w:p w:rsidR="00D80A40" w:rsidRDefault="00D80A40" w:rsidP="00D80A40">
            <w:pPr>
              <w:pStyle w:val="a5"/>
              <w:ind w:firstLine="0"/>
              <w:rPr>
                <w:rFonts w:ascii="Arial" w:hAnsi="Arial" w:cs="Arial"/>
                <w:lang w:val="en-US"/>
              </w:rPr>
            </w:pPr>
          </w:p>
          <w:p w:rsidR="005379B3" w:rsidRPr="005379B3" w:rsidRDefault="00EA645F" w:rsidP="00D80A40">
            <w:pPr>
              <w:pStyle w:val="a5"/>
              <w:ind w:firstLine="0"/>
              <w:rPr>
                <w:rFonts w:ascii="Arial" w:hAnsi="Arial" w:cs="Arial"/>
                <w:lang w:val="en-US"/>
              </w:rPr>
            </w:pPr>
            <w:r w:rsidRPr="005379B3">
              <w:rPr>
                <w:rFonts w:ascii="Arial" w:hAnsi="Arial" w:cs="Arial"/>
                <w:lang w:val="en-US"/>
              </w:rPr>
              <w:t xml:space="preserve">Distance </w:t>
            </w:r>
          </w:p>
          <w:p w:rsidR="00EA645F" w:rsidRPr="005379B3" w:rsidRDefault="00EA645F" w:rsidP="00D80A40">
            <w:pPr>
              <w:pStyle w:val="a5"/>
              <w:ind w:firstLine="0"/>
              <w:rPr>
                <w:rFonts w:ascii="Arial" w:hAnsi="Arial" w:cs="Arial"/>
                <w:lang w:val="en-US"/>
              </w:rPr>
            </w:pPr>
            <w:r w:rsidRPr="005379B3">
              <w:rPr>
                <w:rFonts w:ascii="Arial" w:hAnsi="Arial" w:cs="Arial"/>
                <w:lang w:val="en-US"/>
              </w:rPr>
              <w:t>Learners</w:t>
            </w:r>
          </w:p>
        </w:tc>
        <w:tc>
          <w:tcPr>
            <w:tcW w:w="1671" w:type="dxa"/>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Discussion #1</w:t>
            </w:r>
          </w:p>
        </w:tc>
        <w:tc>
          <w:tcPr>
            <w:tcW w:w="1631" w:type="dxa"/>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10</w:t>
            </w:r>
          </w:p>
        </w:tc>
        <w:tc>
          <w:tcPr>
            <w:tcW w:w="1369" w:type="dxa"/>
            <w:shd w:val="clear" w:color="auto" w:fill="8EAADB" w:themeFill="accent5" w:themeFillTint="99"/>
          </w:tcPr>
          <w:p w:rsidR="00C22FE1" w:rsidRPr="005379B3" w:rsidRDefault="00EA645F" w:rsidP="00D80A40">
            <w:pPr>
              <w:ind w:firstLine="0"/>
              <w:rPr>
                <w:rFonts w:ascii="Arial" w:hAnsi="Arial" w:cs="Arial"/>
                <w:lang w:val="en-US"/>
              </w:rPr>
            </w:pPr>
            <w:r w:rsidRPr="005379B3">
              <w:rPr>
                <w:rFonts w:ascii="Arial" w:hAnsi="Arial" w:cs="Arial"/>
                <w:lang w:val="en-US"/>
              </w:rPr>
              <w:t>April 7</w:t>
            </w:r>
          </w:p>
        </w:tc>
      </w:tr>
      <w:tr w:rsidR="00137F6D" w:rsidTr="00B0596D">
        <w:trPr>
          <w:trHeight w:val="276"/>
        </w:trPr>
        <w:tc>
          <w:tcPr>
            <w:tcW w:w="1782" w:type="dxa"/>
            <w:tcBorders>
              <w:top w:val="nil"/>
              <w:bottom w:val="single" w:sz="4" w:space="0" w:color="auto"/>
            </w:tcBorders>
            <w:shd w:val="clear" w:color="auto" w:fill="BDD6EE" w:themeFill="accent1" w:themeFillTint="66"/>
          </w:tcPr>
          <w:p w:rsidR="00D07C08" w:rsidRPr="005379B3" w:rsidRDefault="00D07C08" w:rsidP="00D80A40">
            <w:pPr>
              <w:ind w:firstLine="0"/>
              <w:rPr>
                <w:rFonts w:ascii="Arial" w:hAnsi="Arial" w:cs="Arial"/>
                <w:lang w:val="en-US"/>
              </w:rPr>
            </w:pPr>
          </w:p>
        </w:tc>
        <w:tc>
          <w:tcPr>
            <w:tcW w:w="1631" w:type="dxa"/>
            <w:tcBorders>
              <w:top w:val="nil"/>
              <w:bottom w:val="single" w:sz="4" w:space="0" w:color="auto"/>
            </w:tcBorders>
            <w:shd w:val="clear" w:color="auto" w:fill="8EAADB" w:themeFill="accent5" w:themeFillTint="99"/>
          </w:tcPr>
          <w:p w:rsidR="00D07C08" w:rsidRPr="005379B3" w:rsidRDefault="00D07C08" w:rsidP="00D80A40">
            <w:pPr>
              <w:ind w:firstLine="0"/>
              <w:rPr>
                <w:rFonts w:ascii="Arial" w:hAnsi="Arial" w:cs="Arial"/>
                <w:lang w:val="en-US"/>
              </w:rPr>
            </w:pPr>
          </w:p>
        </w:tc>
        <w:tc>
          <w:tcPr>
            <w:tcW w:w="1671" w:type="dxa"/>
            <w:shd w:val="clear" w:color="auto" w:fill="F2F2F2" w:themeFill="background1" w:themeFillShade="F2"/>
          </w:tcPr>
          <w:p w:rsidR="00D07C08" w:rsidRPr="005379B3" w:rsidRDefault="00EA645F" w:rsidP="00D80A40">
            <w:pPr>
              <w:ind w:firstLine="0"/>
              <w:rPr>
                <w:rFonts w:ascii="Arial" w:hAnsi="Arial" w:cs="Arial"/>
                <w:lang w:val="en-US"/>
              </w:rPr>
            </w:pPr>
            <w:r w:rsidRPr="005379B3">
              <w:rPr>
                <w:rFonts w:ascii="Arial" w:hAnsi="Arial" w:cs="Arial"/>
                <w:lang w:val="en-US"/>
              </w:rPr>
              <w:t>Group Project</w:t>
            </w:r>
          </w:p>
        </w:tc>
        <w:tc>
          <w:tcPr>
            <w:tcW w:w="1631" w:type="dxa"/>
            <w:shd w:val="clear" w:color="auto" w:fill="D9D9D9" w:themeFill="background1" w:themeFillShade="D9"/>
          </w:tcPr>
          <w:p w:rsidR="00D07C08" w:rsidRPr="005379B3" w:rsidRDefault="00EA645F" w:rsidP="00D80A40">
            <w:pPr>
              <w:ind w:firstLine="0"/>
              <w:rPr>
                <w:rFonts w:ascii="Arial" w:hAnsi="Arial" w:cs="Arial"/>
                <w:lang w:val="en-US"/>
              </w:rPr>
            </w:pPr>
            <w:r w:rsidRPr="005379B3">
              <w:rPr>
                <w:rFonts w:ascii="Arial" w:hAnsi="Arial" w:cs="Arial"/>
                <w:lang w:val="en-US"/>
              </w:rPr>
              <w:t>50</w:t>
            </w:r>
          </w:p>
        </w:tc>
        <w:tc>
          <w:tcPr>
            <w:tcW w:w="1369" w:type="dxa"/>
            <w:shd w:val="clear" w:color="auto" w:fill="F2F2F2" w:themeFill="background1" w:themeFillShade="F2"/>
          </w:tcPr>
          <w:p w:rsidR="00D07C08" w:rsidRPr="005379B3" w:rsidRDefault="00EA645F" w:rsidP="00D80A40">
            <w:pPr>
              <w:ind w:firstLine="0"/>
              <w:rPr>
                <w:rFonts w:ascii="Arial" w:hAnsi="Arial" w:cs="Arial"/>
                <w:lang w:val="en-US"/>
              </w:rPr>
            </w:pPr>
            <w:r w:rsidRPr="005379B3">
              <w:rPr>
                <w:rFonts w:ascii="Arial" w:hAnsi="Arial" w:cs="Arial"/>
                <w:lang w:val="en-US"/>
              </w:rPr>
              <w:t>April 14</w:t>
            </w:r>
          </w:p>
        </w:tc>
      </w:tr>
      <w:tr w:rsidR="00B0596D" w:rsidTr="00B0596D">
        <w:trPr>
          <w:trHeight w:val="474"/>
        </w:trPr>
        <w:tc>
          <w:tcPr>
            <w:tcW w:w="1782" w:type="dxa"/>
            <w:tcBorders>
              <w:top w:val="single" w:sz="4" w:space="0" w:color="auto"/>
            </w:tcBorders>
            <w:shd w:val="clear" w:color="auto" w:fill="BDD6EE" w:themeFill="accent1" w:themeFillTint="66"/>
          </w:tcPr>
          <w:p w:rsidR="00D07C08" w:rsidRPr="005379B3" w:rsidRDefault="00EA645F" w:rsidP="00D80A40">
            <w:pPr>
              <w:ind w:firstLine="0"/>
              <w:jc w:val="center"/>
              <w:rPr>
                <w:rFonts w:ascii="Arial" w:hAnsi="Arial" w:cs="Arial"/>
                <w:lang w:val="en-US"/>
              </w:rPr>
            </w:pPr>
            <w:r w:rsidRPr="005379B3">
              <w:rPr>
                <w:rFonts w:ascii="Arial" w:hAnsi="Arial" w:cs="Arial"/>
                <w:lang w:val="en-US"/>
              </w:rPr>
              <w:t>4</w:t>
            </w:r>
          </w:p>
        </w:tc>
        <w:tc>
          <w:tcPr>
            <w:tcW w:w="1631" w:type="dxa"/>
            <w:tcBorders>
              <w:top w:val="single" w:sz="4" w:space="0" w:color="auto"/>
            </w:tcBorders>
            <w:shd w:val="clear" w:color="auto" w:fill="8EAADB" w:themeFill="accent5" w:themeFillTint="99"/>
          </w:tcPr>
          <w:p w:rsidR="00D07C08" w:rsidRPr="005379B3" w:rsidRDefault="00EA645F" w:rsidP="00D80A40">
            <w:pPr>
              <w:ind w:firstLine="0"/>
              <w:rPr>
                <w:rFonts w:ascii="Arial" w:hAnsi="Arial" w:cs="Arial"/>
                <w:lang w:val="en-US"/>
              </w:rPr>
            </w:pPr>
            <w:r w:rsidRPr="005379B3">
              <w:rPr>
                <w:rFonts w:ascii="Arial" w:hAnsi="Arial" w:cs="Arial"/>
                <w:lang w:val="en-US"/>
              </w:rPr>
              <w:t>Media Selection</w:t>
            </w:r>
          </w:p>
        </w:tc>
        <w:tc>
          <w:tcPr>
            <w:tcW w:w="1671" w:type="dxa"/>
            <w:shd w:val="clear" w:color="auto" w:fill="8EAADB" w:themeFill="accent5" w:themeFillTint="99"/>
          </w:tcPr>
          <w:p w:rsidR="00D07C08" w:rsidRPr="005379B3" w:rsidRDefault="00EA645F" w:rsidP="00D80A40">
            <w:pPr>
              <w:ind w:firstLine="0"/>
              <w:rPr>
                <w:rFonts w:ascii="Arial" w:hAnsi="Arial" w:cs="Arial"/>
                <w:lang w:val="en-US"/>
              </w:rPr>
            </w:pPr>
            <w:r w:rsidRPr="005379B3">
              <w:rPr>
                <w:rFonts w:ascii="Arial" w:hAnsi="Arial" w:cs="Arial"/>
                <w:lang w:val="en-US"/>
              </w:rPr>
              <w:t>Blog #1</w:t>
            </w:r>
          </w:p>
        </w:tc>
        <w:tc>
          <w:tcPr>
            <w:tcW w:w="1631" w:type="dxa"/>
            <w:shd w:val="clear" w:color="auto" w:fill="8EAADB" w:themeFill="accent5" w:themeFillTint="99"/>
          </w:tcPr>
          <w:p w:rsidR="00D07C08" w:rsidRPr="005379B3" w:rsidRDefault="00EA645F" w:rsidP="00D80A40">
            <w:pPr>
              <w:ind w:firstLine="0"/>
              <w:rPr>
                <w:rFonts w:ascii="Arial" w:hAnsi="Arial" w:cs="Arial"/>
                <w:lang w:val="en-US"/>
              </w:rPr>
            </w:pPr>
            <w:r w:rsidRPr="005379B3">
              <w:rPr>
                <w:rFonts w:ascii="Arial" w:hAnsi="Arial" w:cs="Arial"/>
                <w:lang w:val="en-US"/>
              </w:rPr>
              <w:t>10</w:t>
            </w:r>
          </w:p>
        </w:tc>
        <w:tc>
          <w:tcPr>
            <w:tcW w:w="1369" w:type="dxa"/>
            <w:shd w:val="clear" w:color="auto" w:fill="8EAADB" w:themeFill="accent5" w:themeFillTint="99"/>
          </w:tcPr>
          <w:p w:rsidR="00D07C08" w:rsidRPr="005379B3" w:rsidRDefault="00EA645F" w:rsidP="00D80A40">
            <w:pPr>
              <w:ind w:firstLine="0"/>
              <w:rPr>
                <w:rFonts w:ascii="Arial" w:hAnsi="Arial" w:cs="Arial"/>
                <w:lang w:val="en-US"/>
              </w:rPr>
            </w:pPr>
            <w:r w:rsidRPr="005379B3">
              <w:rPr>
                <w:rFonts w:ascii="Arial" w:hAnsi="Arial" w:cs="Arial"/>
                <w:lang w:val="en-US"/>
              </w:rPr>
              <w:t>April 21</w:t>
            </w:r>
          </w:p>
        </w:tc>
      </w:tr>
    </w:tbl>
    <w:p w:rsidR="00617DC5" w:rsidRPr="00437B52" w:rsidRDefault="00437B52" w:rsidP="00D80A40">
      <w:pPr>
        <w:rPr>
          <w:rFonts w:ascii="Arial" w:hAnsi="Arial" w:cs="Arial"/>
          <w:lang w:val="en-US"/>
        </w:rPr>
      </w:pPr>
      <w:r w:rsidRPr="00437B52">
        <w:rPr>
          <w:rFonts w:ascii="Arial" w:hAnsi="Arial" w:cs="Arial"/>
          <w:noProof/>
          <w:lang w:eastAsia="el-GR"/>
        </w:rPr>
        <mc:AlternateContent>
          <mc:Choice Requires="wps">
            <w:drawing>
              <wp:anchor distT="0" distB="0" distL="114300" distR="114300" simplePos="0" relativeHeight="251666432" behindDoc="1" locked="0" layoutInCell="1" allowOverlap="1">
                <wp:simplePos x="0" y="0"/>
                <wp:positionH relativeFrom="column">
                  <wp:posOffset>223520</wp:posOffset>
                </wp:positionH>
                <wp:positionV relativeFrom="paragraph">
                  <wp:posOffset>-290830</wp:posOffset>
                </wp:positionV>
                <wp:extent cx="5838825" cy="6524625"/>
                <wp:effectExtent l="0" t="0" r="9525" b="9525"/>
                <wp:wrapNone/>
                <wp:docPr id="37" name="Ορθογώνιο 37"/>
                <wp:cNvGraphicFramePr/>
                <a:graphic xmlns:a="http://schemas.openxmlformats.org/drawingml/2006/main">
                  <a:graphicData uri="http://schemas.microsoft.com/office/word/2010/wordprocessingShape">
                    <wps:wsp>
                      <wps:cNvSpPr/>
                      <wps:spPr>
                        <a:xfrm>
                          <a:off x="0" y="0"/>
                          <a:ext cx="5838825" cy="652462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45441" id="Ορθογώνιο 37" o:spid="_x0000_s1026" style="position:absolute;margin-left:17.6pt;margin-top:-22.9pt;width:459.75pt;height:513.7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" fillcolor="#92bce3 [2132]" stroked="f" strokeweight="1pt">
                <v:fill color2="#d9e8f5 [756]" rotate="t" focusposition=",1" focussize="" colors="0 #9ac3f6;.5 #c1d8f8;1 #e1ecfb" focus="100%" type="gradientRadial"/>
              </v:rect>
            </w:pict>
          </mc:Fallback>
        </mc:AlternateContent>
      </w:r>
      <w:r w:rsidR="00E1663D" w:rsidRPr="00437B52">
        <w:rPr>
          <w:rFonts w:ascii="Arial" w:hAnsi="Arial" w:cs="Arial"/>
          <w:noProof/>
          <w:lang w:eastAsia="el-GR"/>
        </w:rPr>
        <mc:AlternateContent>
          <mc:Choice Requires="wps">
            <w:drawing>
              <wp:anchor distT="0" distB="0" distL="114300" distR="114300" simplePos="0" relativeHeight="251659264" behindDoc="0" locked="0" layoutInCell="1" allowOverlap="1">
                <wp:simplePos x="0" y="0"/>
                <wp:positionH relativeFrom="column">
                  <wp:posOffset>194945</wp:posOffset>
                </wp:positionH>
                <wp:positionV relativeFrom="paragraph">
                  <wp:posOffset>-471805</wp:posOffset>
                </wp:positionV>
                <wp:extent cx="5838825" cy="6438900"/>
                <wp:effectExtent l="0" t="0" r="0" b="0"/>
                <wp:wrapNone/>
                <wp:docPr id="13" name="Ορθογώνιο 13"/>
                <wp:cNvGraphicFramePr/>
                <a:graphic xmlns:a="http://schemas.openxmlformats.org/drawingml/2006/main">
                  <a:graphicData uri="http://schemas.microsoft.com/office/word/2010/wordprocessingShape">
                    <wps:wsp>
                      <wps:cNvSpPr/>
                      <wps:spPr>
                        <a:xfrm>
                          <a:off x="0" y="0"/>
                          <a:ext cx="5838825" cy="6438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BE9D45" id="Ορθογώνιο 13" o:spid="_x0000_s1026" style="position:absolute;margin-left:15.35pt;margin-top:-37.15pt;width:459.75pt;height:5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" filled="f" stroked="f" strokeweight="1pt"/>
            </w:pict>
          </mc:Fallback>
        </mc:AlternateContent>
      </w:r>
      <w:r w:rsidR="001D6E6B" w:rsidRPr="00437B52">
        <w:rPr>
          <w:rFonts w:ascii="Arial" w:hAnsi="Arial" w:cs="Arial"/>
          <w:lang w:val="en-US"/>
        </w:rPr>
        <w:t xml:space="preserve">      </w:t>
      </w:r>
      <w:r w:rsidRPr="00437B52">
        <w:rPr>
          <w:rFonts w:ascii="Arial" w:hAnsi="Arial" w:cs="Arial"/>
          <w:lang w:val="en-US"/>
        </w:rPr>
        <w:t>Complex Table (less accessible)</w:t>
      </w:r>
    </w:p>
    <w:p w:rsidR="00D80A40" w:rsidRPr="001D6E6B" w:rsidRDefault="00437B52" w:rsidP="001D6E6B">
      <w:pPr>
        <w:jc w:val="center"/>
        <w:rPr>
          <w:rFonts w:ascii="Arial" w:hAnsi="Arial" w:cs="Arial"/>
          <w:lang w:val="en-US"/>
        </w:rPr>
      </w:pPr>
      <w:r>
        <w:rPr>
          <w:rFonts w:ascii="Arial" w:hAnsi="Arial" w:cs="Arial"/>
          <w:lang w:val="en-US"/>
        </w:rPr>
        <w:t>Class Schedule</w:t>
      </w:r>
    </w:p>
    <w:p w:rsidR="00D80A40" w:rsidRDefault="00D80A40" w:rsidP="00617DC5">
      <w:pPr>
        <w:rPr>
          <w:lang w:val="en-US"/>
        </w:rPr>
      </w:pPr>
    </w:p>
    <w:p w:rsidR="00C22FE1" w:rsidRDefault="00C22FE1" w:rsidP="00617DC5">
      <w:pPr>
        <w:rPr>
          <w:lang w:val="en-US"/>
        </w:rPr>
      </w:pPr>
    </w:p>
    <w:p w:rsidR="00617DC5" w:rsidRDefault="00617DC5">
      <w:pPr>
        <w:rPr>
          <w:lang w:val="en-US"/>
        </w:rPr>
      </w:pPr>
      <w:r>
        <w:rPr>
          <w:lang w:val="en-US"/>
        </w:rPr>
        <w:br w:type="page"/>
      </w:r>
    </w:p>
    <w:p w:rsidR="00D64807" w:rsidRDefault="00D64807" w:rsidP="006C0FF3">
      <w:pPr>
        <w:pStyle w:val="1"/>
        <w:rPr>
          <w:rFonts w:cs="Arial"/>
          <w:szCs w:val="34"/>
          <w:lang w:val="en-US"/>
        </w:rPr>
      </w:pPr>
      <w:bookmarkStart w:id="38" w:name="_Toc509701937"/>
      <w:bookmarkStart w:id="39" w:name="_Toc509702685"/>
      <w:r w:rsidRPr="00D64807">
        <w:rPr>
          <w:rFonts w:cs="Arial"/>
          <w:noProof/>
          <w:szCs w:val="34"/>
        </w:rPr>
        <w:lastRenderedPageBreak/>
        <w:drawing>
          <wp:anchor distT="0" distB="0" distL="114300" distR="114300" simplePos="0" relativeHeight="251661312" behindDoc="1" locked="0" layoutInCell="1" allowOverlap="1">
            <wp:simplePos x="0" y="0"/>
            <wp:positionH relativeFrom="margin">
              <wp:align>left</wp:align>
            </wp:positionH>
            <wp:positionV relativeFrom="paragraph">
              <wp:posOffset>339</wp:posOffset>
            </wp:positionV>
            <wp:extent cx="3190875" cy="2294552"/>
            <wp:effectExtent l="0" t="0" r="0" b="0"/>
            <wp:wrapTight wrapText="bothSides">
              <wp:wrapPolygon edited="0">
                <wp:start x="7608" y="0"/>
                <wp:lineTo x="0" y="2332"/>
                <wp:lineTo x="0" y="8071"/>
                <wp:lineTo x="645" y="17218"/>
                <wp:lineTo x="645" y="18832"/>
                <wp:lineTo x="4127" y="20087"/>
                <wp:lineTo x="8640" y="20087"/>
                <wp:lineTo x="8640" y="21343"/>
                <wp:lineTo x="13669" y="21343"/>
                <wp:lineTo x="13798" y="20087"/>
                <wp:lineTo x="17280" y="17218"/>
                <wp:lineTo x="18699" y="14348"/>
                <wp:lineTo x="19472" y="11479"/>
                <wp:lineTo x="21407" y="10044"/>
                <wp:lineTo x="21407" y="8609"/>
                <wp:lineTo x="21149" y="6457"/>
                <wp:lineTo x="20633" y="5739"/>
                <wp:lineTo x="16635" y="2870"/>
                <wp:lineTo x="16764" y="1794"/>
                <wp:lineTo x="14701" y="179"/>
                <wp:lineTo x="12767" y="0"/>
                <wp:lineTo x="7608" y="0"/>
              </wp:wrapPolygon>
            </wp:wrapTight>
            <wp:docPr id="15" name="Εικόνα 15" descr="C:\Users\user\Desktop\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ifecycle_appl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0875" cy="2294552"/>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8"/>
      <w:bookmarkEnd w:id="39"/>
    </w:p>
    <w:p w:rsidR="007E4773" w:rsidRPr="006C0FF3" w:rsidRDefault="00617DC5" w:rsidP="00031279">
      <w:pPr>
        <w:pStyle w:val="1"/>
        <w:numPr>
          <w:ilvl w:val="0"/>
          <w:numId w:val="1"/>
        </w:numPr>
        <w:rPr>
          <w:rFonts w:cs="Arial"/>
          <w:szCs w:val="34"/>
          <w:lang w:val="en-US"/>
        </w:rPr>
      </w:pPr>
      <w:bookmarkStart w:id="40" w:name="_Toc509701938"/>
      <w:bookmarkStart w:id="41" w:name="_Toc509702686"/>
      <w:r w:rsidRPr="006C0FF3">
        <w:rPr>
          <w:rFonts w:cs="Arial"/>
          <w:szCs w:val="34"/>
          <w:lang w:val="en-US"/>
        </w:rPr>
        <w:t>Urban Ecology</w:t>
      </w:r>
      <w:bookmarkEnd w:id="40"/>
      <w:bookmarkEnd w:id="41"/>
    </w:p>
    <w:p w:rsidR="00494A60" w:rsidRDefault="00031279" w:rsidP="006C0FF3">
      <w:pPr>
        <w:pStyle w:val="2"/>
        <w:rPr>
          <w:lang w:val="en-US"/>
        </w:rPr>
      </w:pPr>
      <w:bookmarkStart w:id="42" w:name="_Toc509701939"/>
      <w:bookmarkStart w:id="43" w:name="_Toc509702687"/>
      <w:r>
        <w:rPr>
          <w:lang w:val="en-US"/>
        </w:rPr>
        <w:t xml:space="preserve">4.1 </w:t>
      </w:r>
      <w:r w:rsidR="00494A60">
        <w:rPr>
          <w:lang w:val="en-US"/>
        </w:rPr>
        <w:t>Ecological process</w:t>
      </w:r>
      <w:bookmarkEnd w:id="42"/>
      <w:bookmarkEnd w:id="43"/>
    </w:p>
    <w:p w:rsidR="00617DC5" w:rsidRDefault="00617DC5" w:rsidP="00617DC5">
      <w:pPr>
        <w:rPr>
          <w:lang w:val="en-US"/>
        </w:rPr>
      </w:pPr>
      <w:r w:rsidRPr="00617DC5">
        <w:rPr>
          <w:lang w:val="en-US"/>
        </w:rPr>
        <w:t>Urban ecology is a recent field of study compared to ecology as a whole. The methods and studies of urban ecology are similar to and comprise a subset of ecology. The study of urban ecology carries increasing importance because more than 50% of the world's populatio</w:t>
      </w:r>
      <w:r>
        <w:rPr>
          <w:lang w:val="en-US"/>
        </w:rPr>
        <w:t>n today lives in urban areas.</w:t>
      </w:r>
      <w:r w:rsidRPr="00617DC5">
        <w:rPr>
          <w:lang w:val="en-US"/>
        </w:rPr>
        <w:t xml:space="preserve"> At the same time, it is estimated that within the next forty years, two-thirds of the world's population will be livin</w:t>
      </w:r>
      <w:r>
        <w:rPr>
          <w:lang w:val="en-US"/>
        </w:rPr>
        <w:t>g in expanding urban centers.</w:t>
      </w:r>
      <w:r w:rsidRPr="00617DC5">
        <w:rPr>
          <w:lang w:val="en-US"/>
        </w:rPr>
        <w:t xml:space="preserve"> The ecological processes in the urban environment are comparable to those outside the urban context. However, the types of urban habitats and the species that inhabit them are poorly documented. Often, explanations for phenomena examined in the urban setting as well as predicting changes because of urbanization are the center for scientific research.</w:t>
      </w:r>
    </w:p>
    <w:p w:rsidR="00617DC5" w:rsidRDefault="00617DC5" w:rsidP="00617DC5">
      <w:pPr>
        <w:rPr>
          <w:lang w:val="en-US"/>
        </w:rPr>
      </w:pPr>
      <w:r w:rsidRPr="00617DC5">
        <w:rPr>
          <w:lang w:val="en-US"/>
        </w:rPr>
        <w:t>Urbanization results in a large demand for chemical use by industry, construction, agriculture, and energy providing services. Such demands have a substantial impact on biogeochemical cycles, resulting in phenomena such as acid rain, eutroph</w:t>
      </w:r>
      <w:r>
        <w:rPr>
          <w:lang w:val="en-US"/>
        </w:rPr>
        <w:t>ication, and global warming.</w:t>
      </w:r>
      <w:r w:rsidRPr="00617DC5">
        <w:rPr>
          <w:lang w:val="en-US"/>
        </w:rPr>
        <w:t xml:space="preserve"> Furthermore, natural biogeochemical cycles in the urban environment can be impeded due to impermeable surfaces that prevent nutrients from returning to the </w:t>
      </w:r>
      <w:r>
        <w:rPr>
          <w:lang w:val="en-US"/>
        </w:rPr>
        <w:t>soil, water, and atmosphere.</w:t>
      </w:r>
    </w:p>
    <w:p w:rsidR="00494A60" w:rsidRPr="00617DC5" w:rsidRDefault="00031279" w:rsidP="006C0FF3">
      <w:pPr>
        <w:pStyle w:val="2"/>
        <w:rPr>
          <w:lang w:val="en-US"/>
        </w:rPr>
      </w:pPr>
      <w:bookmarkStart w:id="44" w:name="_Toc509701940"/>
      <w:bookmarkStart w:id="45" w:name="_Toc509702688"/>
      <w:r>
        <w:rPr>
          <w:lang w:val="en-US"/>
        </w:rPr>
        <w:t xml:space="preserve">4.2 </w:t>
      </w:r>
      <w:r w:rsidR="00494A60">
        <w:rPr>
          <w:lang w:val="en-US"/>
        </w:rPr>
        <w:t>Agricultural</w:t>
      </w:r>
      <w:bookmarkEnd w:id="44"/>
      <w:bookmarkEnd w:id="45"/>
    </w:p>
    <w:p w:rsidR="00617DC5" w:rsidRPr="00617DC5" w:rsidRDefault="00617DC5" w:rsidP="00617DC5">
      <w:pPr>
        <w:rPr>
          <w:lang w:val="en-US"/>
        </w:rPr>
      </w:pPr>
      <w:r w:rsidRPr="00617DC5">
        <w:rPr>
          <w:lang w:val="en-US"/>
        </w:rPr>
        <w:t>Demand for fertilizers to meet agricultural needs exerted by expanding urban centers can alter chemical composition of soil. Such effects often result in abnormally high concentrations of compounds including sulfur, phosphorus, nitrogen, and heavy metals. In addition, nitrogen and phosphorus used in fertilizers have caused severe problems in the form of agricultural runoff, which alters the concentration of these compounds in local rivers and streams, often resulting in advers</w:t>
      </w:r>
      <w:r>
        <w:rPr>
          <w:lang w:val="en-US"/>
        </w:rPr>
        <w:t>e effects on native species.</w:t>
      </w:r>
      <w:r w:rsidRPr="00617DC5">
        <w:rPr>
          <w:lang w:val="en-US"/>
        </w:rPr>
        <w:t xml:space="preserve"> A well-known effect of agricultural runoff is the phenomenon of eutrophication. When the fertilizer chemicals from agricultural runoff reach the ocean, an algal bloom res</w:t>
      </w:r>
      <w:r>
        <w:rPr>
          <w:lang w:val="en-US"/>
        </w:rPr>
        <w:t>ults, then rapidly dies off.</w:t>
      </w:r>
      <w:r w:rsidRPr="00617DC5">
        <w:rPr>
          <w:lang w:val="en-US"/>
        </w:rPr>
        <w:t xml:space="preserve"> The dead algae biomass is decomposed by bacteria that also consume large quantities of oxygen, which they obtain from the water, creating a "dead zone" without oxygen for fish or other organisms. A classic example is the dead zone in the Gulf of Mexico due to agricultural runoff into the Mississippi River.</w:t>
      </w:r>
    </w:p>
    <w:p w:rsidR="00617DC5" w:rsidRDefault="00617DC5" w:rsidP="00617DC5">
      <w:pPr>
        <w:rPr>
          <w:lang w:val="en-US"/>
        </w:rPr>
      </w:pPr>
      <w:r w:rsidRPr="00617DC5">
        <w:rPr>
          <w:lang w:val="en-US"/>
        </w:rPr>
        <w:t xml:space="preserve">Just as pollutants and alterations in the biogeochemical cycle alter river and ocean ecosystems, they exert likewise effects in the air. Smog stems from the accumulation of chemicals and pollution and often manifests in urban settings, which has a great impact on local plants and animals. Because </w:t>
      </w:r>
      <w:r w:rsidRPr="00617DC5">
        <w:rPr>
          <w:lang w:val="en-US"/>
        </w:rPr>
        <w:lastRenderedPageBreak/>
        <w:t>urban centers are often considered point sources for pollution, unsurprisingly local plants have adapted to withstand such conditions.</w:t>
      </w:r>
    </w:p>
    <w:p w:rsidR="00494A60" w:rsidRDefault="00031279" w:rsidP="006C0FF3">
      <w:pPr>
        <w:pStyle w:val="2"/>
        <w:rPr>
          <w:lang w:val="en-US"/>
        </w:rPr>
      </w:pPr>
      <w:bookmarkStart w:id="46" w:name="_Toc509701941"/>
      <w:bookmarkStart w:id="47" w:name="_Toc509702689"/>
      <w:r>
        <w:rPr>
          <w:lang w:val="en-US"/>
        </w:rPr>
        <w:t xml:space="preserve">4.3 </w:t>
      </w:r>
      <w:r w:rsidR="00494A60">
        <w:rPr>
          <w:lang w:val="en-US"/>
        </w:rPr>
        <w:t>Greenhouse gases</w:t>
      </w:r>
      <w:bookmarkEnd w:id="46"/>
      <w:bookmarkEnd w:id="47"/>
    </w:p>
    <w:p w:rsidR="00617DC5" w:rsidRDefault="00617DC5" w:rsidP="00617DC5">
      <w:pPr>
        <w:rPr>
          <w:lang w:val="en-US"/>
        </w:rPr>
      </w:pPr>
      <w:r w:rsidRPr="00617DC5">
        <w:rPr>
          <w:lang w:val="en-US"/>
        </w:rPr>
        <w:t>Urban environments and outlying areas have been found to exhibit unique local temperatures, precipitation, and other characteristic activity due to a variety of factors such as pollution and altered geochemical cycles. Some examples of the urban effects on climate are urban heat island, oasis effect, greenhouse gases, and acid rain. This further stirs the debate as to whether urban areas should be considered a unique biome. Despite common trends among all urban centers, the surrounding local environment heavily influences much of the climate. One such example of regional differences can be seen through the urban heat island and oasis effect.</w:t>
      </w:r>
    </w:p>
    <w:p w:rsidR="00617DC5" w:rsidRDefault="00617DC5">
      <w:pPr>
        <w:rPr>
          <w:lang w:val="en-US"/>
        </w:rPr>
      </w:pPr>
      <w:r>
        <w:rPr>
          <w:lang w:val="en-US"/>
        </w:rPr>
        <w:br w:type="page"/>
      </w:r>
    </w:p>
    <w:p w:rsidR="00617DC5" w:rsidRPr="006C0FF3" w:rsidRDefault="00B02D43" w:rsidP="00031279">
      <w:pPr>
        <w:pStyle w:val="1"/>
        <w:numPr>
          <w:ilvl w:val="0"/>
          <w:numId w:val="1"/>
        </w:numPr>
        <w:rPr>
          <w:rFonts w:cs="Arial"/>
          <w:szCs w:val="34"/>
          <w:lang w:val="en-US"/>
        </w:rPr>
      </w:pPr>
      <w:bookmarkStart w:id="48" w:name="_Toc509701942"/>
      <w:bookmarkStart w:id="49" w:name="_Toc509702690"/>
      <w:r w:rsidRPr="006C0FF3">
        <w:rPr>
          <w:rFonts w:cs="Arial"/>
          <w:szCs w:val="34"/>
          <w:lang w:val="en-US"/>
        </w:rPr>
        <w:lastRenderedPageBreak/>
        <w:t>Political Ecology</w:t>
      </w:r>
      <w:bookmarkEnd w:id="48"/>
      <w:bookmarkEnd w:id="49"/>
    </w:p>
    <w:p w:rsidR="00494A60" w:rsidRDefault="00031279" w:rsidP="006C0FF3">
      <w:pPr>
        <w:pStyle w:val="2"/>
        <w:rPr>
          <w:lang w:val="en-US"/>
        </w:rPr>
      </w:pPr>
      <w:bookmarkStart w:id="50" w:name="_Toc509701943"/>
      <w:bookmarkStart w:id="51" w:name="_Toc509702691"/>
      <w:r>
        <w:rPr>
          <w:lang w:val="en-US"/>
        </w:rPr>
        <w:t xml:space="preserve">5.1 </w:t>
      </w:r>
      <w:r w:rsidR="00494A60">
        <w:rPr>
          <w:lang w:val="en-US"/>
        </w:rPr>
        <w:t>The academic discipline</w:t>
      </w:r>
      <w:bookmarkEnd w:id="50"/>
      <w:bookmarkEnd w:id="51"/>
    </w:p>
    <w:p w:rsidR="00B02D43" w:rsidRPr="00B02D43" w:rsidRDefault="00B02D43" w:rsidP="00B02D43">
      <w:pPr>
        <w:rPr>
          <w:lang w:val="en-US"/>
        </w:rPr>
      </w:pPr>
      <w:r w:rsidRPr="00B02D43">
        <w:rPr>
          <w:lang w:val="en-US"/>
        </w:rPr>
        <w:t>Political ecology is the study of the relationships between political, economic and social factors with environmental issues and changes. Political ecology differs from apolitical ecological studies by politicizing environmental issues and phenomena.</w:t>
      </w:r>
    </w:p>
    <w:p w:rsidR="00B02D43" w:rsidRDefault="00B02D43" w:rsidP="00B02D43">
      <w:pPr>
        <w:rPr>
          <w:lang w:val="en-US"/>
        </w:rPr>
      </w:pPr>
      <w:r w:rsidRPr="00B02D43">
        <w:rPr>
          <w:lang w:val="en-US"/>
        </w:rPr>
        <w:t>The academic discipline offers wide-ranging studies integrating ecological social sc</w:t>
      </w:r>
      <w:r>
        <w:rPr>
          <w:lang w:val="en-US"/>
        </w:rPr>
        <w:t>iences with political economy</w:t>
      </w:r>
      <w:r w:rsidRPr="00B02D43">
        <w:rPr>
          <w:lang w:val="en-US"/>
        </w:rPr>
        <w:t xml:space="preserve"> in topics such as degradation and marginalization, environmental conflict, conservation and control, and environmental identities and social movements.</w:t>
      </w:r>
    </w:p>
    <w:p w:rsidR="00494A60" w:rsidRDefault="00031279" w:rsidP="006C0FF3">
      <w:pPr>
        <w:pStyle w:val="2"/>
        <w:rPr>
          <w:lang w:val="en-US"/>
        </w:rPr>
      </w:pPr>
      <w:bookmarkStart w:id="52" w:name="_Toc509701944"/>
      <w:bookmarkStart w:id="53" w:name="_Toc509702692"/>
      <w:r>
        <w:rPr>
          <w:lang w:val="en-US"/>
        </w:rPr>
        <w:t xml:space="preserve">5.2 </w:t>
      </w:r>
      <w:r w:rsidR="00494A60">
        <w:rPr>
          <w:lang w:val="en-US"/>
        </w:rPr>
        <w:t>Cultural ecological</w:t>
      </w:r>
      <w:bookmarkEnd w:id="52"/>
      <w:bookmarkEnd w:id="53"/>
    </w:p>
    <w:p w:rsidR="00B02D43" w:rsidRPr="00B02D43" w:rsidRDefault="00B02D43" w:rsidP="00B02D43">
      <w:pPr>
        <w:rPr>
          <w:lang w:val="en-US"/>
        </w:rPr>
      </w:pPr>
      <w:r w:rsidRPr="00B02D43">
        <w:rPr>
          <w:lang w:val="en-US"/>
        </w:rPr>
        <w:t>Political ecology’s movement as a field since its inception in the 1970s has complicated its scope and goals. Through the discipline’s history, certain influences have grown more and less influential in determining the focus of study. Peter A. Walker traces the importance of the ecological sc</w:t>
      </w:r>
      <w:r>
        <w:rPr>
          <w:lang w:val="en-US"/>
        </w:rPr>
        <w:t>iences in political ecology.</w:t>
      </w:r>
      <w:r w:rsidRPr="00B02D43">
        <w:rPr>
          <w:lang w:val="en-US"/>
        </w:rPr>
        <w:t xml:space="preserve"> He points to the transition, for many critics, from a ‘structuralist’ approach through the 1970s and 1980s, in which ecology maintains a key position in the discipline, to a 'poststructuralist' approach with an emphasis on the 'pol</w:t>
      </w:r>
      <w:r>
        <w:rPr>
          <w:lang w:val="en-US"/>
        </w:rPr>
        <w:t>itics' in political ecology.</w:t>
      </w:r>
      <w:r w:rsidRPr="00B02D43">
        <w:rPr>
          <w:lang w:val="en-US"/>
        </w:rPr>
        <w:t xml:space="preserve"> This turn has raised questions as to the differentiation with environmental politics as well as the field’s use of the term of 'ecology'. Political ecological research has shifted from investigating political influence on the earth's surface to the focus on spatial-ecological influences on politics and power—a scope reminiscent of environmental politics.</w:t>
      </w:r>
    </w:p>
    <w:p w:rsidR="00B02D43" w:rsidRDefault="00B02D43" w:rsidP="00B02D43">
      <w:pPr>
        <w:rPr>
          <w:lang w:val="en-US"/>
        </w:rPr>
      </w:pPr>
      <w:r w:rsidRPr="00B02D43">
        <w:rPr>
          <w:lang w:val="en-US"/>
        </w:rPr>
        <w:t>Much has been drawn from cultural ecology, a form of analysis that showed how culture depends upon, and is influenced by, the material conditions of society (political ecology has largely eclipsed cultural ecology as a form of analysis according to Walker.)[12] As Walker states, "whereas cultural ecology and systems theory emphasize[s] adaptation and homeostasis, political ecology emphasize[s] the role of political economy as a force of mal</w:t>
      </w:r>
      <w:r>
        <w:rPr>
          <w:lang w:val="en-US"/>
        </w:rPr>
        <w:t>adaptation and instability".</w:t>
      </w:r>
    </w:p>
    <w:p w:rsidR="00494A60" w:rsidRPr="00B02D43" w:rsidRDefault="00031279" w:rsidP="006C0FF3">
      <w:pPr>
        <w:pStyle w:val="2"/>
        <w:rPr>
          <w:lang w:val="en-US"/>
        </w:rPr>
      </w:pPr>
      <w:bookmarkStart w:id="54" w:name="_Toc509701945"/>
      <w:bookmarkStart w:id="55" w:name="_Toc509702693"/>
      <w:r>
        <w:rPr>
          <w:lang w:val="en-US"/>
        </w:rPr>
        <w:t xml:space="preserve">5.3 </w:t>
      </w:r>
      <w:r w:rsidR="00494A60">
        <w:rPr>
          <w:lang w:val="en-US"/>
        </w:rPr>
        <w:t>The political Economy</w:t>
      </w:r>
      <w:bookmarkEnd w:id="54"/>
      <w:bookmarkEnd w:id="55"/>
    </w:p>
    <w:p w:rsidR="00D64807" w:rsidRDefault="00B02D43" w:rsidP="00B02D43">
      <w:pPr>
        <w:rPr>
          <w:lang w:val="en-US"/>
        </w:rPr>
      </w:pPr>
      <w:r w:rsidRPr="00B02D43">
        <w:rPr>
          <w:lang w:val="en-US"/>
        </w:rPr>
        <w:t>Political ecologists often use political economy frameworks to analyze environmental issues. Early and prominent examples of this were The Political Economy of Soil Erosion in Developing Countries by Piers Blaikie in 1985, which traced land degradation in Africa to colonial policies of land appropriation, rather than over-exploitation by African farmers, and Silent Violence: Food, Famine and Peasantry in Northern Nigeria by Michael Watts in 1983, which traced the famine in northern Nigeria during the 1970s to the effects of colonialism, rather than an inevitable consequence of the drought in the Sahel.</w:t>
      </w:r>
    </w:p>
    <w:p w:rsidR="00D64807" w:rsidRDefault="00D64807">
      <w:pPr>
        <w:spacing w:before="0" w:after="160" w:line="259" w:lineRule="auto"/>
        <w:ind w:firstLine="0"/>
        <w:rPr>
          <w:lang w:val="en-US"/>
        </w:rPr>
      </w:pPr>
      <w:r>
        <w:rPr>
          <w:lang w:val="en-US"/>
        </w:rPr>
        <w:br w:type="page"/>
      </w:r>
    </w:p>
    <w:p w:rsidR="00B02D43" w:rsidRDefault="00D64807" w:rsidP="00031279">
      <w:pPr>
        <w:pStyle w:val="1"/>
        <w:numPr>
          <w:ilvl w:val="0"/>
          <w:numId w:val="1"/>
        </w:numPr>
      </w:pPr>
      <w:bookmarkStart w:id="56" w:name="_Toc509701946"/>
      <w:bookmarkStart w:id="57" w:name="_Toc509702694"/>
      <w:r>
        <w:lastRenderedPageBreak/>
        <w:t>Η Οικογένειά μου</w:t>
      </w:r>
      <w:bookmarkEnd w:id="56"/>
      <w:bookmarkEnd w:id="57"/>
    </w:p>
    <w:p w:rsidR="00D64807" w:rsidRPr="00D64807" w:rsidRDefault="00D64807" w:rsidP="00D64807">
      <w:pPr>
        <w:pStyle w:val="1"/>
      </w:pPr>
      <w:bookmarkStart w:id="58" w:name="_Toc509701947"/>
      <w:bookmarkStart w:id="59" w:name="_Toc509702695"/>
      <w:r>
        <w:rPr>
          <w:noProof/>
        </w:rPr>
        <w:drawing>
          <wp:inline distT="0" distB="0" distL="0" distR="0">
            <wp:extent cx="5486400" cy="3200400"/>
            <wp:effectExtent l="0" t="0" r="19050" b="0"/>
            <wp:docPr id="16" name="Διάγραμμα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End w:id="58"/>
      <w:bookmarkEnd w:id="59"/>
    </w:p>
    <w:p w:rsidR="00D64807" w:rsidRPr="00C52A62" w:rsidRDefault="00D64807" w:rsidP="00D64807">
      <w:pPr>
        <w:ind w:firstLine="0"/>
        <w:rPr>
          <w:lang w:val="en-US"/>
        </w:rPr>
      </w:pPr>
    </w:p>
    <w:sectPr w:rsidR="00D64807" w:rsidRPr="00C52A62" w:rsidSect="00484E40">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ACF" w:rsidRDefault="00374ACF" w:rsidP="00881F93">
      <w:pPr>
        <w:spacing w:before="0" w:after="0" w:line="240" w:lineRule="auto"/>
      </w:pPr>
      <w:r>
        <w:separator/>
      </w:r>
    </w:p>
  </w:endnote>
  <w:endnote w:type="continuationSeparator" w:id="0">
    <w:p w:rsidR="00374ACF" w:rsidRDefault="00374ACF" w:rsidP="00881F9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469" w:rsidRDefault="00B0546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64" w:author="user" w:date="2018-03-25T17:01:00Z"/>
  <w:sdt>
    <w:sdtPr>
      <w:id w:val="-2116045991"/>
      <w:docPartObj>
        <w:docPartGallery w:val="Page Numbers (Bottom of Page)"/>
        <w:docPartUnique/>
      </w:docPartObj>
    </w:sdtPr>
    <w:sdtEndPr/>
    <w:sdtContent>
      <w:customXmlInsRangeEnd w:id="64"/>
      <w:p w:rsidR="00B05469" w:rsidRDefault="00B05469">
        <w:pPr>
          <w:pStyle w:val="a7"/>
          <w:rPr>
            <w:ins w:id="65" w:author="user" w:date="2018-03-25T17:01:00Z"/>
          </w:rPr>
        </w:pPr>
        <w:ins w:id="66" w:author="user" w:date="2018-03-25T17:01:00Z">
          <w:r>
            <w:fldChar w:fldCharType="begin"/>
          </w:r>
          <w:r>
            <w:instrText>PAGE   \* MERGEFORMAT</w:instrText>
          </w:r>
          <w:r>
            <w:fldChar w:fldCharType="separate"/>
          </w:r>
        </w:ins>
        <w:r w:rsidR="001C328F">
          <w:rPr>
            <w:noProof/>
          </w:rPr>
          <w:t>10</w:t>
        </w:r>
        <w:ins w:id="67" w:author="user" w:date="2018-03-25T17:01:00Z">
          <w:r>
            <w:fldChar w:fldCharType="end"/>
          </w:r>
        </w:ins>
        <w:ins w:id="68" w:author="user" w:date="2018-03-25T17:17:00Z">
          <w:r w:rsidR="001E720C">
            <w:fldChar w:fldCharType="begin"/>
          </w:r>
          <w:r w:rsidR="001E720C">
            <w:instrText xml:space="preserve"> STYLEREF  "Επικεφαλίδα 1"  \* MERGEFORMAT </w:instrText>
          </w:r>
        </w:ins>
        <w:r w:rsidR="001C328F">
          <w:fldChar w:fldCharType="separate"/>
        </w:r>
        <w:r w:rsidR="001C328F">
          <w:rPr>
            <w:noProof/>
          </w:rPr>
          <w:t>Η Οικογένειά μου</w:t>
        </w:r>
        <w:ins w:id="69" w:author="user" w:date="2018-03-25T17:17:00Z">
          <w:r w:rsidR="001E720C">
            <w:fldChar w:fldCharType="end"/>
          </w:r>
        </w:ins>
        <w:ins w:id="70" w:author="user" w:date="2018-03-25T17:14:00Z">
          <w:r w:rsidR="00BA30AB">
            <w:t xml:space="preserve"> </w:t>
          </w:r>
        </w:ins>
      </w:p>
      <w:customXmlInsRangeStart w:id="71" w:author="user" w:date="2018-03-25T17:01:00Z"/>
    </w:sdtContent>
  </w:sdt>
  <w:customXmlInsRangeEnd w:id="71"/>
  <w:p w:rsidR="00B05469" w:rsidRDefault="00B0546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469" w:rsidRDefault="00B0546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ACF" w:rsidRDefault="00374ACF" w:rsidP="00881F93">
      <w:pPr>
        <w:spacing w:before="0" w:after="0" w:line="240" w:lineRule="auto"/>
      </w:pPr>
      <w:r>
        <w:separator/>
      </w:r>
    </w:p>
  </w:footnote>
  <w:footnote w:type="continuationSeparator" w:id="0">
    <w:p w:rsidR="00374ACF" w:rsidRDefault="00374ACF" w:rsidP="00881F9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469" w:rsidRDefault="00B0546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68E" w:rsidRDefault="00B05469">
    <w:pPr>
      <w:pStyle w:val="a6"/>
    </w:pPr>
    <w:ins w:id="60" w:author="user" w:date="2018-03-25T16:58:00Z">
      <w:r>
        <w:fldChar w:fldCharType="begin"/>
      </w:r>
      <w:r>
        <w:instrText xml:space="preserve"> STYLEREF  "Επικεφαλίδα 1" \n  \* MERGEFORMAT </w:instrText>
      </w:r>
    </w:ins>
    <w:r>
      <w:fldChar w:fldCharType="separate"/>
    </w:r>
    <w:r w:rsidR="001C328F">
      <w:rPr>
        <w:noProof/>
      </w:rPr>
      <w:t>6</w:t>
    </w:r>
    <w:ins w:id="61" w:author="user" w:date="2018-03-25T16:58:00Z">
      <w:r>
        <w:fldChar w:fldCharType="end"/>
      </w:r>
    </w:ins>
    <w:ins w:id="62" w:author="user" w:date="2018-03-25T16:56:00Z">
      <w:r>
        <w:fldChar w:fldCharType="begin"/>
      </w:r>
      <w:r>
        <w:instrText xml:space="preserve"> STYLEREF  "Επικεφαλίδα 1"  \* MERGEFORMAT </w:instrText>
      </w:r>
    </w:ins>
    <w:r w:rsidR="001C328F">
      <w:fldChar w:fldCharType="separate"/>
    </w:r>
    <w:r w:rsidR="001C328F">
      <w:rPr>
        <w:noProof/>
      </w:rPr>
      <w:t>Η Οικογένειά μου</w:t>
    </w:r>
    <w:ins w:id="63" w:author="user" w:date="2018-03-25T16:56:00Z">
      <w:r>
        <w:fldChar w:fldCharType="end"/>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469" w:rsidRDefault="00B0546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D91403"/>
    <w:multiLevelType w:val="hybridMultilevel"/>
    <w:tmpl w:val="D668CD5E"/>
    <w:lvl w:ilvl="0" w:tplc="0F3CB22C">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62"/>
    <w:rsid w:val="00031279"/>
    <w:rsid w:val="00137F6D"/>
    <w:rsid w:val="001B01DC"/>
    <w:rsid w:val="001C328F"/>
    <w:rsid w:val="001D6E6B"/>
    <w:rsid w:val="001E720C"/>
    <w:rsid w:val="0023199B"/>
    <w:rsid w:val="00333E81"/>
    <w:rsid w:val="00340BFF"/>
    <w:rsid w:val="00374ACF"/>
    <w:rsid w:val="00437B52"/>
    <w:rsid w:val="00484E40"/>
    <w:rsid w:val="00494A60"/>
    <w:rsid w:val="004B4A85"/>
    <w:rsid w:val="005379B3"/>
    <w:rsid w:val="0056041C"/>
    <w:rsid w:val="00617DC5"/>
    <w:rsid w:val="006312BA"/>
    <w:rsid w:val="0063668E"/>
    <w:rsid w:val="00657038"/>
    <w:rsid w:val="006C0FF3"/>
    <w:rsid w:val="007360EC"/>
    <w:rsid w:val="007A137F"/>
    <w:rsid w:val="007E4773"/>
    <w:rsid w:val="00881F93"/>
    <w:rsid w:val="008B6FB7"/>
    <w:rsid w:val="00961185"/>
    <w:rsid w:val="00961FE3"/>
    <w:rsid w:val="009C6A89"/>
    <w:rsid w:val="00A329DF"/>
    <w:rsid w:val="00AC048B"/>
    <w:rsid w:val="00B02D43"/>
    <w:rsid w:val="00B05469"/>
    <w:rsid w:val="00B0596D"/>
    <w:rsid w:val="00BA30AB"/>
    <w:rsid w:val="00C22FE1"/>
    <w:rsid w:val="00C52A62"/>
    <w:rsid w:val="00C62F5A"/>
    <w:rsid w:val="00D07C08"/>
    <w:rsid w:val="00D1142E"/>
    <w:rsid w:val="00D313EB"/>
    <w:rsid w:val="00D46977"/>
    <w:rsid w:val="00D64807"/>
    <w:rsid w:val="00D80A40"/>
    <w:rsid w:val="00D96808"/>
    <w:rsid w:val="00DF796E"/>
    <w:rsid w:val="00E1663D"/>
    <w:rsid w:val="00E65FB4"/>
    <w:rsid w:val="00EA645F"/>
    <w:rsid w:val="00EB44CF"/>
    <w:rsid w:val="00F3534F"/>
    <w:rsid w:val="00FB7121"/>
    <w:rsid w:val="00FC2B1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04BD886-9D6D-4626-89AD-744E29AA6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4CF"/>
    <w:pPr>
      <w:spacing w:before="240" w:after="240" w:line="312" w:lineRule="auto"/>
      <w:ind w:firstLine="709"/>
    </w:pPr>
    <w:rPr>
      <w:rFonts w:ascii="Times New Roman" w:hAnsi="Times New Roman"/>
    </w:rPr>
  </w:style>
  <w:style w:type="paragraph" w:styleId="1">
    <w:name w:val="heading 1"/>
    <w:basedOn w:val="a"/>
    <w:link w:val="1Char"/>
    <w:uiPriority w:val="9"/>
    <w:qFormat/>
    <w:rsid w:val="001B01DC"/>
    <w:pPr>
      <w:spacing w:before="100" w:beforeAutospacing="1" w:after="380" w:line="240" w:lineRule="auto"/>
      <w:outlineLvl w:val="0"/>
    </w:pPr>
    <w:rPr>
      <w:rFonts w:ascii="Arial" w:eastAsia="Times New Roman" w:hAnsi="Arial" w:cs="Times New Roman"/>
      <w:b/>
      <w:bCs/>
      <w:color w:val="FF0000"/>
      <w:kern w:val="36"/>
      <w:sz w:val="34"/>
      <w:szCs w:val="48"/>
      <w:lang w:eastAsia="el-GR"/>
    </w:rPr>
  </w:style>
  <w:style w:type="paragraph" w:styleId="2">
    <w:name w:val="heading 2"/>
    <w:basedOn w:val="a"/>
    <w:next w:val="a"/>
    <w:link w:val="2Char"/>
    <w:uiPriority w:val="9"/>
    <w:unhideWhenUsed/>
    <w:qFormat/>
    <w:rsid w:val="006C0F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01DC"/>
    <w:rPr>
      <w:rFonts w:ascii="Arial" w:eastAsia="Times New Roman" w:hAnsi="Arial" w:cs="Times New Roman"/>
      <w:b/>
      <w:bCs/>
      <w:color w:val="FF0000"/>
      <w:kern w:val="36"/>
      <w:sz w:val="34"/>
      <w:szCs w:val="48"/>
      <w:lang w:eastAsia="el-GR"/>
    </w:rPr>
  </w:style>
  <w:style w:type="paragraph" w:styleId="a3">
    <w:name w:val="Balloon Text"/>
    <w:basedOn w:val="a"/>
    <w:link w:val="Char"/>
    <w:uiPriority w:val="99"/>
    <w:semiHidden/>
    <w:unhideWhenUsed/>
    <w:rsid w:val="00C52A62"/>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C52A62"/>
    <w:rPr>
      <w:rFonts w:ascii="Segoe UI" w:hAnsi="Segoe UI" w:cs="Segoe UI"/>
      <w:sz w:val="18"/>
      <w:szCs w:val="18"/>
    </w:rPr>
  </w:style>
  <w:style w:type="paragraph" w:styleId="Web">
    <w:name w:val="Normal (Web)"/>
    <w:basedOn w:val="a"/>
    <w:uiPriority w:val="99"/>
    <w:semiHidden/>
    <w:unhideWhenUsed/>
    <w:rsid w:val="007E4773"/>
    <w:pPr>
      <w:spacing w:before="100" w:beforeAutospacing="1" w:after="100" w:afterAutospacing="1" w:line="240" w:lineRule="auto"/>
    </w:pPr>
    <w:rPr>
      <w:rFonts w:eastAsia="Times New Roman" w:cs="Times New Roman"/>
      <w:sz w:val="24"/>
      <w:szCs w:val="24"/>
      <w:lang w:eastAsia="el-GR"/>
    </w:rPr>
  </w:style>
  <w:style w:type="character" w:styleId="-">
    <w:name w:val="Hyperlink"/>
    <w:basedOn w:val="a0"/>
    <w:uiPriority w:val="99"/>
    <w:unhideWhenUsed/>
    <w:rsid w:val="007E4773"/>
    <w:rPr>
      <w:color w:val="0000FF"/>
      <w:u w:val="single"/>
    </w:rPr>
  </w:style>
  <w:style w:type="character" w:customStyle="1" w:styleId="2Char">
    <w:name w:val="Επικεφαλίδα 2 Char"/>
    <w:basedOn w:val="a0"/>
    <w:link w:val="2"/>
    <w:uiPriority w:val="9"/>
    <w:rsid w:val="006C0FF3"/>
    <w:rPr>
      <w:rFonts w:asciiTheme="majorHAnsi" w:eastAsiaTheme="majorEastAsia" w:hAnsiTheme="majorHAnsi" w:cstheme="majorBidi"/>
      <w:color w:val="2E74B5" w:themeColor="accent1" w:themeShade="BF"/>
      <w:sz w:val="26"/>
      <w:szCs w:val="26"/>
    </w:rPr>
  </w:style>
  <w:style w:type="table" w:styleId="a4">
    <w:name w:val="Table Grid"/>
    <w:basedOn w:val="a1"/>
    <w:uiPriority w:val="39"/>
    <w:rsid w:val="00C22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Char0"/>
    <w:uiPriority w:val="1"/>
    <w:qFormat/>
    <w:rsid w:val="005379B3"/>
    <w:pPr>
      <w:spacing w:after="0" w:line="240" w:lineRule="auto"/>
      <w:ind w:firstLine="709"/>
    </w:pPr>
    <w:rPr>
      <w:rFonts w:ascii="Times New Roman" w:hAnsi="Times New Roman"/>
    </w:rPr>
  </w:style>
  <w:style w:type="character" w:customStyle="1" w:styleId="Char0">
    <w:name w:val="Χωρίς διάστιχο Char"/>
    <w:basedOn w:val="a0"/>
    <w:link w:val="a5"/>
    <w:uiPriority w:val="1"/>
    <w:rsid w:val="00F3534F"/>
    <w:rPr>
      <w:rFonts w:ascii="Times New Roman" w:hAnsi="Times New Roman"/>
    </w:rPr>
  </w:style>
  <w:style w:type="paragraph" w:styleId="a6">
    <w:name w:val="header"/>
    <w:basedOn w:val="a"/>
    <w:link w:val="Char1"/>
    <w:uiPriority w:val="99"/>
    <w:unhideWhenUsed/>
    <w:rsid w:val="00881F93"/>
    <w:pPr>
      <w:tabs>
        <w:tab w:val="center" w:pos="4153"/>
        <w:tab w:val="right" w:pos="8306"/>
      </w:tabs>
      <w:spacing w:before="0" w:after="0" w:line="240" w:lineRule="auto"/>
    </w:pPr>
  </w:style>
  <w:style w:type="character" w:customStyle="1" w:styleId="Char1">
    <w:name w:val="Κεφαλίδα Char"/>
    <w:basedOn w:val="a0"/>
    <w:link w:val="a6"/>
    <w:uiPriority w:val="99"/>
    <w:rsid w:val="00881F93"/>
    <w:rPr>
      <w:rFonts w:ascii="Times New Roman" w:hAnsi="Times New Roman"/>
    </w:rPr>
  </w:style>
  <w:style w:type="paragraph" w:styleId="a7">
    <w:name w:val="footer"/>
    <w:basedOn w:val="a"/>
    <w:link w:val="Char2"/>
    <w:uiPriority w:val="99"/>
    <w:unhideWhenUsed/>
    <w:rsid w:val="00881F93"/>
    <w:pPr>
      <w:tabs>
        <w:tab w:val="center" w:pos="4153"/>
        <w:tab w:val="right" w:pos="8306"/>
      </w:tabs>
      <w:spacing w:before="0" w:after="0" w:line="240" w:lineRule="auto"/>
    </w:pPr>
  </w:style>
  <w:style w:type="character" w:customStyle="1" w:styleId="Char2">
    <w:name w:val="Υποσέλιδο Char"/>
    <w:basedOn w:val="a0"/>
    <w:link w:val="a7"/>
    <w:uiPriority w:val="99"/>
    <w:rsid w:val="00881F93"/>
    <w:rPr>
      <w:rFonts w:ascii="Times New Roman" w:hAnsi="Times New Roman"/>
    </w:rPr>
  </w:style>
  <w:style w:type="paragraph" w:styleId="a8">
    <w:name w:val="TOC Heading"/>
    <w:basedOn w:val="1"/>
    <w:next w:val="a"/>
    <w:uiPriority w:val="39"/>
    <w:unhideWhenUsed/>
    <w:qFormat/>
    <w:rsid w:val="00437B52"/>
    <w:pPr>
      <w:keepNext/>
      <w:keepLines/>
      <w:spacing w:before="240" w:beforeAutospacing="0" w:after="0" w:line="259" w:lineRule="auto"/>
      <w:ind w:firstLine="0"/>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437B52"/>
    <w:pPr>
      <w:spacing w:after="100"/>
    </w:pPr>
  </w:style>
  <w:style w:type="paragraph" w:styleId="20">
    <w:name w:val="toc 2"/>
    <w:basedOn w:val="a"/>
    <w:next w:val="a"/>
    <w:autoRedefine/>
    <w:uiPriority w:val="39"/>
    <w:unhideWhenUsed/>
    <w:rsid w:val="00437B5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2090">
      <w:bodyDiv w:val="1"/>
      <w:marLeft w:val="0"/>
      <w:marRight w:val="0"/>
      <w:marTop w:val="0"/>
      <w:marBottom w:val="0"/>
      <w:divBdr>
        <w:top w:val="none" w:sz="0" w:space="0" w:color="auto"/>
        <w:left w:val="none" w:sz="0" w:space="0" w:color="auto"/>
        <w:bottom w:val="none" w:sz="0" w:space="0" w:color="auto"/>
        <w:right w:val="none" w:sz="0" w:space="0" w:color="auto"/>
      </w:divBdr>
    </w:div>
    <w:div w:id="116416766">
      <w:bodyDiv w:val="1"/>
      <w:marLeft w:val="0"/>
      <w:marRight w:val="0"/>
      <w:marTop w:val="0"/>
      <w:marBottom w:val="0"/>
      <w:divBdr>
        <w:top w:val="none" w:sz="0" w:space="0" w:color="auto"/>
        <w:left w:val="none" w:sz="0" w:space="0" w:color="auto"/>
        <w:bottom w:val="none" w:sz="0" w:space="0" w:color="auto"/>
        <w:right w:val="none" w:sz="0" w:space="0" w:color="auto"/>
      </w:divBdr>
    </w:div>
    <w:div w:id="167864193">
      <w:bodyDiv w:val="1"/>
      <w:marLeft w:val="0"/>
      <w:marRight w:val="0"/>
      <w:marTop w:val="0"/>
      <w:marBottom w:val="0"/>
      <w:divBdr>
        <w:top w:val="none" w:sz="0" w:space="0" w:color="auto"/>
        <w:left w:val="none" w:sz="0" w:space="0" w:color="auto"/>
        <w:bottom w:val="none" w:sz="0" w:space="0" w:color="auto"/>
        <w:right w:val="none" w:sz="0" w:space="0" w:color="auto"/>
      </w:divBdr>
    </w:div>
    <w:div w:id="1126973206">
      <w:bodyDiv w:val="1"/>
      <w:marLeft w:val="0"/>
      <w:marRight w:val="0"/>
      <w:marTop w:val="0"/>
      <w:marBottom w:val="0"/>
      <w:divBdr>
        <w:top w:val="none" w:sz="0" w:space="0" w:color="auto"/>
        <w:left w:val="none" w:sz="0" w:space="0" w:color="auto"/>
        <w:bottom w:val="none" w:sz="0" w:space="0" w:color="auto"/>
        <w:right w:val="none" w:sz="0" w:space="0" w:color="auto"/>
      </w:divBdr>
    </w:div>
    <w:div w:id="203295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gif"/><Relationship Id="rId14" Type="http://schemas.microsoft.com/office/2007/relationships/diagramDrawing" Target="diagrams/drawing1.xml"/><Relationship Id="rId22"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AD899F-44DD-47A6-9C6E-D15AAE6FBBD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31C185D4-9894-4192-8ACE-620D904AF801}">
      <dgm:prSet phldrT="[Κείμενο]" custT="1"/>
      <dgm:spPr/>
      <dgm:t>
        <a:bodyPr/>
        <a:lstStyle/>
        <a:p>
          <a:r>
            <a:rPr lang="el-GR" sz="2000"/>
            <a:t>Ηλιας</a:t>
          </a:r>
        </a:p>
      </dgm:t>
    </dgm:pt>
    <dgm:pt modelId="{2D74515B-E9AF-4610-8F43-0313395EE623}" type="parTrans" cxnId="{EE17D28C-EBD0-4C3B-B25C-34AB5EFEF562}">
      <dgm:prSet/>
      <dgm:spPr/>
      <dgm:t>
        <a:bodyPr/>
        <a:lstStyle/>
        <a:p>
          <a:endParaRPr lang="el-GR"/>
        </a:p>
      </dgm:t>
    </dgm:pt>
    <dgm:pt modelId="{A5AF422F-2135-4F2D-8C2C-60B2110AABBF}" type="sibTrans" cxnId="{EE17D28C-EBD0-4C3B-B25C-34AB5EFEF562}">
      <dgm:prSet/>
      <dgm:spPr/>
      <dgm:t>
        <a:bodyPr/>
        <a:lstStyle/>
        <a:p>
          <a:endParaRPr lang="el-GR"/>
        </a:p>
      </dgm:t>
    </dgm:pt>
    <dgm:pt modelId="{F8C6EC29-EAB3-495B-8656-CFDE2EA6ABB2}" type="asst">
      <dgm:prSet phldrT="[Κείμενο]" custT="1"/>
      <dgm:spPr/>
      <dgm:t>
        <a:bodyPr/>
        <a:lstStyle/>
        <a:p>
          <a:r>
            <a:rPr lang="el-GR" sz="2000"/>
            <a:t>Αθηνά</a:t>
          </a:r>
        </a:p>
      </dgm:t>
    </dgm:pt>
    <dgm:pt modelId="{679BF8D5-B2C8-472F-9580-D21093605E3E}" type="parTrans" cxnId="{A7A38E67-B7FE-4D91-A4BF-101B0FD1DC7C}">
      <dgm:prSet/>
      <dgm:spPr/>
      <dgm:t>
        <a:bodyPr/>
        <a:lstStyle/>
        <a:p>
          <a:endParaRPr lang="el-GR"/>
        </a:p>
      </dgm:t>
    </dgm:pt>
    <dgm:pt modelId="{0D10296F-C406-4C1F-A90F-FE32C406F24C}" type="sibTrans" cxnId="{A7A38E67-B7FE-4D91-A4BF-101B0FD1DC7C}">
      <dgm:prSet/>
      <dgm:spPr/>
      <dgm:t>
        <a:bodyPr/>
        <a:lstStyle/>
        <a:p>
          <a:endParaRPr lang="el-GR"/>
        </a:p>
      </dgm:t>
    </dgm:pt>
    <dgm:pt modelId="{5669BD3B-47C1-483E-AE09-71B2C2C52BAD}">
      <dgm:prSet phldrT="[Κείμενο]" custT="1"/>
      <dgm:spPr/>
      <dgm:t>
        <a:bodyPr/>
        <a:lstStyle/>
        <a:p>
          <a:r>
            <a:rPr lang="el-GR" sz="2000"/>
            <a:t>Σπύρος</a:t>
          </a:r>
        </a:p>
      </dgm:t>
    </dgm:pt>
    <dgm:pt modelId="{F7407E8C-1E9B-42B3-AB7B-C8CB57FDC0F2}" type="parTrans" cxnId="{F4A28FF7-5A39-49D6-810E-6B5DF4A115A6}">
      <dgm:prSet/>
      <dgm:spPr/>
      <dgm:t>
        <a:bodyPr/>
        <a:lstStyle/>
        <a:p>
          <a:endParaRPr lang="el-GR"/>
        </a:p>
      </dgm:t>
    </dgm:pt>
    <dgm:pt modelId="{70D95A8F-43E0-424F-9CD3-B1143C46E22F}" type="sibTrans" cxnId="{F4A28FF7-5A39-49D6-810E-6B5DF4A115A6}">
      <dgm:prSet/>
      <dgm:spPr/>
      <dgm:t>
        <a:bodyPr/>
        <a:lstStyle/>
        <a:p>
          <a:endParaRPr lang="el-GR"/>
        </a:p>
      </dgm:t>
    </dgm:pt>
    <dgm:pt modelId="{5E9305AC-2232-4BFF-9CBE-2489F33CEB8C}">
      <dgm:prSet phldrT="[Κείμενο]" custT="1"/>
      <dgm:spPr/>
      <dgm:t>
        <a:bodyPr/>
        <a:lstStyle/>
        <a:p>
          <a:r>
            <a:rPr lang="el-GR" sz="2000"/>
            <a:t>Χρύσα</a:t>
          </a:r>
        </a:p>
      </dgm:t>
    </dgm:pt>
    <dgm:pt modelId="{3CD6555A-6467-4066-99A1-A1B972A049BD}" type="parTrans" cxnId="{839D2EF7-F788-4EBB-AFC3-533CE844E16A}">
      <dgm:prSet/>
      <dgm:spPr/>
      <dgm:t>
        <a:bodyPr/>
        <a:lstStyle/>
        <a:p>
          <a:endParaRPr lang="el-GR"/>
        </a:p>
      </dgm:t>
    </dgm:pt>
    <dgm:pt modelId="{81FDA373-1F84-4A18-A530-B73C57528DCD}" type="sibTrans" cxnId="{839D2EF7-F788-4EBB-AFC3-533CE844E16A}">
      <dgm:prSet/>
      <dgm:spPr/>
      <dgm:t>
        <a:bodyPr/>
        <a:lstStyle/>
        <a:p>
          <a:endParaRPr lang="el-GR"/>
        </a:p>
      </dgm:t>
    </dgm:pt>
    <dgm:pt modelId="{D260E08B-0857-477A-B273-10DCB497DAB2}">
      <dgm:prSet phldrT="[Κείμενο]" custT="1"/>
      <dgm:spPr/>
      <dgm:t>
        <a:bodyPr/>
        <a:lstStyle/>
        <a:p>
          <a:r>
            <a:rPr lang="el-GR" sz="2000"/>
            <a:t>Νίκος</a:t>
          </a:r>
        </a:p>
      </dgm:t>
    </dgm:pt>
    <dgm:pt modelId="{D2091726-3075-4920-B61E-DBFC42ABBDF6}" type="parTrans" cxnId="{E5A72F8C-D6EB-425B-BDA7-A1783C16D027}">
      <dgm:prSet/>
      <dgm:spPr/>
      <dgm:t>
        <a:bodyPr/>
        <a:lstStyle/>
        <a:p>
          <a:endParaRPr lang="el-GR"/>
        </a:p>
      </dgm:t>
    </dgm:pt>
    <dgm:pt modelId="{115D7881-876A-403B-A7C2-815DDC7C9181}" type="sibTrans" cxnId="{E5A72F8C-D6EB-425B-BDA7-A1783C16D027}">
      <dgm:prSet/>
      <dgm:spPr/>
      <dgm:t>
        <a:bodyPr/>
        <a:lstStyle/>
        <a:p>
          <a:endParaRPr lang="el-GR"/>
        </a:p>
      </dgm:t>
    </dgm:pt>
    <dgm:pt modelId="{DCD55518-B669-42B4-81FE-80AC41F48B55}" type="pres">
      <dgm:prSet presAssocID="{41AD899F-44DD-47A6-9C6E-D15AAE6FBBD5}" presName="hierChild1" presStyleCnt="0">
        <dgm:presLayoutVars>
          <dgm:orgChart val="1"/>
          <dgm:chPref val="1"/>
          <dgm:dir/>
          <dgm:animOne val="branch"/>
          <dgm:animLvl val="lvl"/>
          <dgm:resizeHandles/>
        </dgm:presLayoutVars>
      </dgm:prSet>
      <dgm:spPr/>
      <dgm:t>
        <a:bodyPr/>
        <a:lstStyle/>
        <a:p>
          <a:endParaRPr lang="el-GR"/>
        </a:p>
      </dgm:t>
    </dgm:pt>
    <dgm:pt modelId="{5640BC84-4406-4F40-9035-62F44E595C4F}" type="pres">
      <dgm:prSet presAssocID="{31C185D4-9894-4192-8ACE-620D904AF801}" presName="hierRoot1" presStyleCnt="0">
        <dgm:presLayoutVars>
          <dgm:hierBranch val="init"/>
        </dgm:presLayoutVars>
      </dgm:prSet>
      <dgm:spPr/>
    </dgm:pt>
    <dgm:pt modelId="{9543C576-2DBA-4956-BABE-0D73A252B3BC}" type="pres">
      <dgm:prSet presAssocID="{31C185D4-9894-4192-8ACE-620D904AF801}" presName="rootComposite1" presStyleCnt="0"/>
      <dgm:spPr/>
    </dgm:pt>
    <dgm:pt modelId="{B237F2EE-9787-4D67-9227-42C00A9F0F3D}" type="pres">
      <dgm:prSet presAssocID="{31C185D4-9894-4192-8ACE-620D904AF801}" presName="rootText1" presStyleLbl="node0" presStyleIdx="0" presStyleCnt="1">
        <dgm:presLayoutVars>
          <dgm:chPref val="3"/>
        </dgm:presLayoutVars>
      </dgm:prSet>
      <dgm:spPr/>
      <dgm:t>
        <a:bodyPr/>
        <a:lstStyle/>
        <a:p>
          <a:endParaRPr lang="el-GR"/>
        </a:p>
      </dgm:t>
    </dgm:pt>
    <dgm:pt modelId="{3FC003A7-BEAF-4BD8-B89B-080E60C38742}" type="pres">
      <dgm:prSet presAssocID="{31C185D4-9894-4192-8ACE-620D904AF801}" presName="rootConnector1" presStyleLbl="node1" presStyleIdx="0" presStyleCnt="0"/>
      <dgm:spPr/>
      <dgm:t>
        <a:bodyPr/>
        <a:lstStyle/>
        <a:p>
          <a:endParaRPr lang="el-GR"/>
        </a:p>
      </dgm:t>
    </dgm:pt>
    <dgm:pt modelId="{B261D6A4-0199-48CA-A2B6-4229F5B5AE3A}" type="pres">
      <dgm:prSet presAssocID="{31C185D4-9894-4192-8ACE-620D904AF801}" presName="hierChild2" presStyleCnt="0"/>
      <dgm:spPr/>
    </dgm:pt>
    <dgm:pt modelId="{51D5AF74-41EE-474E-AEDD-1D7542AFFD54}" type="pres">
      <dgm:prSet presAssocID="{F7407E8C-1E9B-42B3-AB7B-C8CB57FDC0F2}" presName="Name37" presStyleLbl="parChTrans1D2" presStyleIdx="0" presStyleCnt="4"/>
      <dgm:spPr/>
      <dgm:t>
        <a:bodyPr/>
        <a:lstStyle/>
        <a:p>
          <a:endParaRPr lang="el-GR"/>
        </a:p>
      </dgm:t>
    </dgm:pt>
    <dgm:pt modelId="{E593B364-8C22-4EC6-A493-EFCC3193FC60}" type="pres">
      <dgm:prSet presAssocID="{5669BD3B-47C1-483E-AE09-71B2C2C52BAD}" presName="hierRoot2" presStyleCnt="0">
        <dgm:presLayoutVars>
          <dgm:hierBranch val="init"/>
        </dgm:presLayoutVars>
      </dgm:prSet>
      <dgm:spPr/>
    </dgm:pt>
    <dgm:pt modelId="{7CD4E6B5-DB66-498E-8B48-87A80D1A3C0E}" type="pres">
      <dgm:prSet presAssocID="{5669BD3B-47C1-483E-AE09-71B2C2C52BAD}" presName="rootComposite" presStyleCnt="0"/>
      <dgm:spPr/>
    </dgm:pt>
    <dgm:pt modelId="{8F9A4892-42EB-4385-AC9E-7D44725BD41C}" type="pres">
      <dgm:prSet presAssocID="{5669BD3B-47C1-483E-AE09-71B2C2C52BAD}" presName="rootText" presStyleLbl="node2" presStyleIdx="0" presStyleCnt="3">
        <dgm:presLayoutVars>
          <dgm:chPref val="3"/>
        </dgm:presLayoutVars>
      </dgm:prSet>
      <dgm:spPr/>
      <dgm:t>
        <a:bodyPr/>
        <a:lstStyle/>
        <a:p>
          <a:endParaRPr lang="el-GR"/>
        </a:p>
      </dgm:t>
    </dgm:pt>
    <dgm:pt modelId="{8CF12C0B-456F-4193-9F44-8626EC516692}" type="pres">
      <dgm:prSet presAssocID="{5669BD3B-47C1-483E-AE09-71B2C2C52BAD}" presName="rootConnector" presStyleLbl="node2" presStyleIdx="0" presStyleCnt="3"/>
      <dgm:spPr/>
      <dgm:t>
        <a:bodyPr/>
        <a:lstStyle/>
        <a:p>
          <a:endParaRPr lang="el-GR"/>
        </a:p>
      </dgm:t>
    </dgm:pt>
    <dgm:pt modelId="{4ACFCC01-AC9C-4181-89ED-A711717FA902}" type="pres">
      <dgm:prSet presAssocID="{5669BD3B-47C1-483E-AE09-71B2C2C52BAD}" presName="hierChild4" presStyleCnt="0"/>
      <dgm:spPr/>
    </dgm:pt>
    <dgm:pt modelId="{D0446DB1-34E1-4F80-87D3-6AED8FA8F925}" type="pres">
      <dgm:prSet presAssocID="{5669BD3B-47C1-483E-AE09-71B2C2C52BAD}" presName="hierChild5" presStyleCnt="0"/>
      <dgm:spPr/>
    </dgm:pt>
    <dgm:pt modelId="{72CD207B-528D-4920-9789-9CFA0FEAE4E2}" type="pres">
      <dgm:prSet presAssocID="{3CD6555A-6467-4066-99A1-A1B972A049BD}" presName="Name37" presStyleLbl="parChTrans1D2" presStyleIdx="1" presStyleCnt="4"/>
      <dgm:spPr/>
      <dgm:t>
        <a:bodyPr/>
        <a:lstStyle/>
        <a:p>
          <a:endParaRPr lang="el-GR"/>
        </a:p>
      </dgm:t>
    </dgm:pt>
    <dgm:pt modelId="{E94D5C1C-A1C3-4E86-BACA-268BF582422A}" type="pres">
      <dgm:prSet presAssocID="{5E9305AC-2232-4BFF-9CBE-2489F33CEB8C}" presName="hierRoot2" presStyleCnt="0">
        <dgm:presLayoutVars>
          <dgm:hierBranch val="init"/>
        </dgm:presLayoutVars>
      </dgm:prSet>
      <dgm:spPr/>
    </dgm:pt>
    <dgm:pt modelId="{0DB46696-349D-42CD-9E9B-B59ECA171103}" type="pres">
      <dgm:prSet presAssocID="{5E9305AC-2232-4BFF-9CBE-2489F33CEB8C}" presName="rootComposite" presStyleCnt="0"/>
      <dgm:spPr/>
    </dgm:pt>
    <dgm:pt modelId="{D8A5DFF7-BE4A-4A27-94B6-DF9DE64F98D6}" type="pres">
      <dgm:prSet presAssocID="{5E9305AC-2232-4BFF-9CBE-2489F33CEB8C}" presName="rootText" presStyleLbl="node2" presStyleIdx="1" presStyleCnt="3">
        <dgm:presLayoutVars>
          <dgm:chPref val="3"/>
        </dgm:presLayoutVars>
      </dgm:prSet>
      <dgm:spPr/>
      <dgm:t>
        <a:bodyPr/>
        <a:lstStyle/>
        <a:p>
          <a:endParaRPr lang="el-GR"/>
        </a:p>
      </dgm:t>
    </dgm:pt>
    <dgm:pt modelId="{3CFC0AAB-8F3D-4FF3-9098-D76D22A73918}" type="pres">
      <dgm:prSet presAssocID="{5E9305AC-2232-4BFF-9CBE-2489F33CEB8C}" presName="rootConnector" presStyleLbl="node2" presStyleIdx="1" presStyleCnt="3"/>
      <dgm:spPr/>
      <dgm:t>
        <a:bodyPr/>
        <a:lstStyle/>
        <a:p>
          <a:endParaRPr lang="el-GR"/>
        </a:p>
      </dgm:t>
    </dgm:pt>
    <dgm:pt modelId="{6DB107F0-3B1B-4C50-B995-E6FD57DAE265}" type="pres">
      <dgm:prSet presAssocID="{5E9305AC-2232-4BFF-9CBE-2489F33CEB8C}" presName="hierChild4" presStyleCnt="0"/>
      <dgm:spPr/>
    </dgm:pt>
    <dgm:pt modelId="{54FDEFD8-3B66-49CA-ABEB-2E865C91B5C1}" type="pres">
      <dgm:prSet presAssocID="{5E9305AC-2232-4BFF-9CBE-2489F33CEB8C}" presName="hierChild5" presStyleCnt="0"/>
      <dgm:spPr/>
    </dgm:pt>
    <dgm:pt modelId="{B7C3BC44-90F8-4600-864B-1B9AA156EB61}" type="pres">
      <dgm:prSet presAssocID="{D2091726-3075-4920-B61E-DBFC42ABBDF6}" presName="Name37" presStyleLbl="parChTrans1D2" presStyleIdx="2" presStyleCnt="4"/>
      <dgm:spPr/>
      <dgm:t>
        <a:bodyPr/>
        <a:lstStyle/>
        <a:p>
          <a:endParaRPr lang="el-GR"/>
        </a:p>
      </dgm:t>
    </dgm:pt>
    <dgm:pt modelId="{CFC262A2-49CD-492F-A84B-CC2FDA9D1B14}" type="pres">
      <dgm:prSet presAssocID="{D260E08B-0857-477A-B273-10DCB497DAB2}" presName="hierRoot2" presStyleCnt="0">
        <dgm:presLayoutVars>
          <dgm:hierBranch val="init"/>
        </dgm:presLayoutVars>
      </dgm:prSet>
      <dgm:spPr/>
    </dgm:pt>
    <dgm:pt modelId="{2FC1B713-D32A-41AC-93D7-E9C30AD7FE4E}" type="pres">
      <dgm:prSet presAssocID="{D260E08B-0857-477A-B273-10DCB497DAB2}" presName="rootComposite" presStyleCnt="0"/>
      <dgm:spPr/>
    </dgm:pt>
    <dgm:pt modelId="{D648084A-695E-4582-B904-E8AE644B75CB}" type="pres">
      <dgm:prSet presAssocID="{D260E08B-0857-477A-B273-10DCB497DAB2}" presName="rootText" presStyleLbl="node2" presStyleIdx="2" presStyleCnt="3">
        <dgm:presLayoutVars>
          <dgm:chPref val="3"/>
        </dgm:presLayoutVars>
      </dgm:prSet>
      <dgm:spPr/>
      <dgm:t>
        <a:bodyPr/>
        <a:lstStyle/>
        <a:p>
          <a:endParaRPr lang="el-GR"/>
        </a:p>
      </dgm:t>
    </dgm:pt>
    <dgm:pt modelId="{1A1BA1C5-000C-42AD-A8DF-CB24FD7A8511}" type="pres">
      <dgm:prSet presAssocID="{D260E08B-0857-477A-B273-10DCB497DAB2}" presName="rootConnector" presStyleLbl="node2" presStyleIdx="2" presStyleCnt="3"/>
      <dgm:spPr/>
      <dgm:t>
        <a:bodyPr/>
        <a:lstStyle/>
        <a:p>
          <a:endParaRPr lang="el-GR"/>
        </a:p>
      </dgm:t>
    </dgm:pt>
    <dgm:pt modelId="{EDFDA140-BF12-4E35-B3AC-FEBEB8993E3C}" type="pres">
      <dgm:prSet presAssocID="{D260E08B-0857-477A-B273-10DCB497DAB2}" presName="hierChild4" presStyleCnt="0"/>
      <dgm:spPr/>
    </dgm:pt>
    <dgm:pt modelId="{0B9C2543-349C-4529-B421-682DA60117B2}" type="pres">
      <dgm:prSet presAssocID="{D260E08B-0857-477A-B273-10DCB497DAB2}" presName="hierChild5" presStyleCnt="0"/>
      <dgm:spPr/>
    </dgm:pt>
    <dgm:pt modelId="{0DDEF3FF-1A07-4C6E-98AC-748910D0B27C}" type="pres">
      <dgm:prSet presAssocID="{31C185D4-9894-4192-8ACE-620D904AF801}" presName="hierChild3" presStyleCnt="0"/>
      <dgm:spPr/>
    </dgm:pt>
    <dgm:pt modelId="{CCDB8365-C67B-406B-8E97-13A2181B6FCC}" type="pres">
      <dgm:prSet presAssocID="{679BF8D5-B2C8-472F-9580-D21093605E3E}" presName="Name111" presStyleLbl="parChTrans1D2" presStyleIdx="3" presStyleCnt="4"/>
      <dgm:spPr/>
      <dgm:t>
        <a:bodyPr/>
        <a:lstStyle/>
        <a:p>
          <a:endParaRPr lang="el-GR"/>
        </a:p>
      </dgm:t>
    </dgm:pt>
    <dgm:pt modelId="{2052E3A8-42D3-48F8-B11F-E044007FA39F}" type="pres">
      <dgm:prSet presAssocID="{F8C6EC29-EAB3-495B-8656-CFDE2EA6ABB2}" presName="hierRoot3" presStyleCnt="0">
        <dgm:presLayoutVars>
          <dgm:hierBranch val="init"/>
        </dgm:presLayoutVars>
      </dgm:prSet>
      <dgm:spPr/>
    </dgm:pt>
    <dgm:pt modelId="{884FCEC0-2767-4055-8232-291D790ABA52}" type="pres">
      <dgm:prSet presAssocID="{F8C6EC29-EAB3-495B-8656-CFDE2EA6ABB2}" presName="rootComposite3" presStyleCnt="0"/>
      <dgm:spPr/>
    </dgm:pt>
    <dgm:pt modelId="{12D894B6-9171-402A-B4EE-7407F23068B6}" type="pres">
      <dgm:prSet presAssocID="{F8C6EC29-EAB3-495B-8656-CFDE2EA6ABB2}" presName="rootText3" presStyleLbl="asst1" presStyleIdx="0" presStyleCnt="1">
        <dgm:presLayoutVars>
          <dgm:chPref val="3"/>
        </dgm:presLayoutVars>
      </dgm:prSet>
      <dgm:spPr/>
      <dgm:t>
        <a:bodyPr/>
        <a:lstStyle/>
        <a:p>
          <a:endParaRPr lang="el-GR"/>
        </a:p>
      </dgm:t>
    </dgm:pt>
    <dgm:pt modelId="{E0EC0CF7-B621-4A52-9B71-8B38462729CA}" type="pres">
      <dgm:prSet presAssocID="{F8C6EC29-EAB3-495B-8656-CFDE2EA6ABB2}" presName="rootConnector3" presStyleLbl="asst1" presStyleIdx="0" presStyleCnt="1"/>
      <dgm:spPr/>
      <dgm:t>
        <a:bodyPr/>
        <a:lstStyle/>
        <a:p>
          <a:endParaRPr lang="el-GR"/>
        </a:p>
      </dgm:t>
    </dgm:pt>
    <dgm:pt modelId="{551D4252-BC66-4B42-BFA3-5DF67375858C}" type="pres">
      <dgm:prSet presAssocID="{F8C6EC29-EAB3-495B-8656-CFDE2EA6ABB2}" presName="hierChild6" presStyleCnt="0"/>
      <dgm:spPr/>
    </dgm:pt>
    <dgm:pt modelId="{2F3E7B71-B94B-429B-A09A-3FC38A67CBAC}" type="pres">
      <dgm:prSet presAssocID="{F8C6EC29-EAB3-495B-8656-CFDE2EA6ABB2}" presName="hierChild7" presStyleCnt="0"/>
      <dgm:spPr/>
    </dgm:pt>
  </dgm:ptLst>
  <dgm:cxnLst>
    <dgm:cxn modelId="{3AEB7775-6CC8-45A5-9976-104BC2275024}" type="presOf" srcId="{5E9305AC-2232-4BFF-9CBE-2489F33CEB8C}" destId="{3CFC0AAB-8F3D-4FF3-9098-D76D22A73918}" srcOrd="1" destOrd="0" presId="urn:microsoft.com/office/officeart/2005/8/layout/orgChart1"/>
    <dgm:cxn modelId="{F4A28FF7-5A39-49D6-810E-6B5DF4A115A6}" srcId="{31C185D4-9894-4192-8ACE-620D904AF801}" destId="{5669BD3B-47C1-483E-AE09-71B2C2C52BAD}" srcOrd="1" destOrd="0" parTransId="{F7407E8C-1E9B-42B3-AB7B-C8CB57FDC0F2}" sibTransId="{70D95A8F-43E0-424F-9CD3-B1143C46E22F}"/>
    <dgm:cxn modelId="{4DA2FBFC-B7F7-4628-82A4-41475711AD1A}" type="presOf" srcId="{31C185D4-9894-4192-8ACE-620D904AF801}" destId="{B237F2EE-9787-4D67-9227-42C00A9F0F3D}" srcOrd="0" destOrd="0" presId="urn:microsoft.com/office/officeart/2005/8/layout/orgChart1"/>
    <dgm:cxn modelId="{ABD7CC90-B02D-468E-9E10-7B6BEFB6437D}" type="presOf" srcId="{5669BD3B-47C1-483E-AE09-71B2C2C52BAD}" destId="{8F9A4892-42EB-4385-AC9E-7D44725BD41C}" srcOrd="0" destOrd="0" presId="urn:microsoft.com/office/officeart/2005/8/layout/orgChart1"/>
    <dgm:cxn modelId="{0536B829-45FB-49A1-A332-3A6D3F32365A}" type="presOf" srcId="{D260E08B-0857-477A-B273-10DCB497DAB2}" destId="{1A1BA1C5-000C-42AD-A8DF-CB24FD7A8511}" srcOrd="1" destOrd="0" presId="urn:microsoft.com/office/officeart/2005/8/layout/orgChart1"/>
    <dgm:cxn modelId="{65276315-E52D-48CB-B3EB-60CFE943197E}" type="presOf" srcId="{F8C6EC29-EAB3-495B-8656-CFDE2EA6ABB2}" destId="{E0EC0CF7-B621-4A52-9B71-8B38462729CA}" srcOrd="1" destOrd="0" presId="urn:microsoft.com/office/officeart/2005/8/layout/orgChart1"/>
    <dgm:cxn modelId="{42DD8103-9029-4BB2-9D0F-FBC07ECABD32}" type="presOf" srcId="{F8C6EC29-EAB3-495B-8656-CFDE2EA6ABB2}" destId="{12D894B6-9171-402A-B4EE-7407F23068B6}" srcOrd="0" destOrd="0" presId="urn:microsoft.com/office/officeart/2005/8/layout/orgChart1"/>
    <dgm:cxn modelId="{6E271984-7EB8-4FB0-9FA7-DB9F166D9829}" type="presOf" srcId="{679BF8D5-B2C8-472F-9580-D21093605E3E}" destId="{CCDB8365-C67B-406B-8E97-13A2181B6FCC}" srcOrd="0" destOrd="0" presId="urn:microsoft.com/office/officeart/2005/8/layout/orgChart1"/>
    <dgm:cxn modelId="{B2B51EEA-0577-48D1-B35D-69B3CD233429}" type="presOf" srcId="{41AD899F-44DD-47A6-9C6E-D15AAE6FBBD5}" destId="{DCD55518-B669-42B4-81FE-80AC41F48B55}" srcOrd="0" destOrd="0" presId="urn:microsoft.com/office/officeart/2005/8/layout/orgChart1"/>
    <dgm:cxn modelId="{DD84F591-4215-49EF-A40D-0B9E9878AC37}" type="presOf" srcId="{F7407E8C-1E9B-42B3-AB7B-C8CB57FDC0F2}" destId="{51D5AF74-41EE-474E-AEDD-1D7542AFFD54}" srcOrd="0" destOrd="0" presId="urn:microsoft.com/office/officeart/2005/8/layout/orgChart1"/>
    <dgm:cxn modelId="{EE17D28C-EBD0-4C3B-B25C-34AB5EFEF562}" srcId="{41AD899F-44DD-47A6-9C6E-D15AAE6FBBD5}" destId="{31C185D4-9894-4192-8ACE-620D904AF801}" srcOrd="0" destOrd="0" parTransId="{2D74515B-E9AF-4610-8F43-0313395EE623}" sibTransId="{A5AF422F-2135-4F2D-8C2C-60B2110AABBF}"/>
    <dgm:cxn modelId="{67A04E64-A7C2-48FF-BE33-6960A0A9BA99}" type="presOf" srcId="{D2091726-3075-4920-B61E-DBFC42ABBDF6}" destId="{B7C3BC44-90F8-4600-864B-1B9AA156EB61}" srcOrd="0" destOrd="0" presId="urn:microsoft.com/office/officeart/2005/8/layout/orgChart1"/>
    <dgm:cxn modelId="{E5A72F8C-D6EB-425B-BDA7-A1783C16D027}" srcId="{31C185D4-9894-4192-8ACE-620D904AF801}" destId="{D260E08B-0857-477A-B273-10DCB497DAB2}" srcOrd="3" destOrd="0" parTransId="{D2091726-3075-4920-B61E-DBFC42ABBDF6}" sibTransId="{115D7881-876A-403B-A7C2-815DDC7C9181}"/>
    <dgm:cxn modelId="{77E8B96F-C0B5-47A6-BDD4-47D862B64F93}" type="presOf" srcId="{5669BD3B-47C1-483E-AE09-71B2C2C52BAD}" destId="{8CF12C0B-456F-4193-9F44-8626EC516692}" srcOrd="1" destOrd="0" presId="urn:microsoft.com/office/officeart/2005/8/layout/orgChart1"/>
    <dgm:cxn modelId="{A7A38E67-B7FE-4D91-A4BF-101B0FD1DC7C}" srcId="{31C185D4-9894-4192-8ACE-620D904AF801}" destId="{F8C6EC29-EAB3-495B-8656-CFDE2EA6ABB2}" srcOrd="0" destOrd="0" parTransId="{679BF8D5-B2C8-472F-9580-D21093605E3E}" sibTransId="{0D10296F-C406-4C1F-A90F-FE32C406F24C}"/>
    <dgm:cxn modelId="{80E029CF-1851-482E-8CF9-747E6CEF8FF7}" type="presOf" srcId="{5E9305AC-2232-4BFF-9CBE-2489F33CEB8C}" destId="{D8A5DFF7-BE4A-4A27-94B6-DF9DE64F98D6}" srcOrd="0" destOrd="0" presId="urn:microsoft.com/office/officeart/2005/8/layout/orgChart1"/>
    <dgm:cxn modelId="{E7E9D250-E087-4F10-9BD8-0525924F71FA}" type="presOf" srcId="{31C185D4-9894-4192-8ACE-620D904AF801}" destId="{3FC003A7-BEAF-4BD8-B89B-080E60C38742}" srcOrd="1" destOrd="0" presId="urn:microsoft.com/office/officeart/2005/8/layout/orgChart1"/>
    <dgm:cxn modelId="{593104C0-8230-4B9B-9140-612E3EB435A0}" type="presOf" srcId="{D260E08B-0857-477A-B273-10DCB497DAB2}" destId="{D648084A-695E-4582-B904-E8AE644B75CB}" srcOrd="0" destOrd="0" presId="urn:microsoft.com/office/officeart/2005/8/layout/orgChart1"/>
    <dgm:cxn modelId="{2C6A6A15-6D57-4C00-AE19-C38E95D6D044}" type="presOf" srcId="{3CD6555A-6467-4066-99A1-A1B972A049BD}" destId="{72CD207B-528D-4920-9789-9CFA0FEAE4E2}" srcOrd="0" destOrd="0" presId="urn:microsoft.com/office/officeart/2005/8/layout/orgChart1"/>
    <dgm:cxn modelId="{839D2EF7-F788-4EBB-AFC3-533CE844E16A}" srcId="{31C185D4-9894-4192-8ACE-620D904AF801}" destId="{5E9305AC-2232-4BFF-9CBE-2489F33CEB8C}" srcOrd="2" destOrd="0" parTransId="{3CD6555A-6467-4066-99A1-A1B972A049BD}" sibTransId="{81FDA373-1F84-4A18-A530-B73C57528DCD}"/>
    <dgm:cxn modelId="{08527078-B0DC-4D25-B616-299D1C389DF6}" type="presParOf" srcId="{DCD55518-B669-42B4-81FE-80AC41F48B55}" destId="{5640BC84-4406-4F40-9035-62F44E595C4F}" srcOrd="0" destOrd="0" presId="urn:microsoft.com/office/officeart/2005/8/layout/orgChart1"/>
    <dgm:cxn modelId="{7FAC9337-1F14-406B-9482-26D4574563D4}" type="presParOf" srcId="{5640BC84-4406-4F40-9035-62F44E595C4F}" destId="{9543C576-2DBA-4956-BABE-0D73A252B3BC}" srcOrd="0" destOrd="0" presId="urn:microsoft.com/office/officeart/2005/8/layout/orgChart1"/>
    <dgm:cxn modelId="{4504363F-506A-4EBF-89EC-1882C51E8560}" type="presParOf" srcId="{9543C576-2DBA-4956-BABE-0D73A252B3BC}" destId="{B237F2EE-9787-4D67-9227-42C00A9F0F3D}" srcOrd="0" destOrd="0" presId="urn:microsoft.com/office/officeart/2005/8/layout/orgChart1"/>
    <dgm:cxn modelId="{64FE17FD-99CC-4262-AF7A-57A58F8F4DFB}" type="presParOf" srcId="{9543C576-2DBA-4956-BABE-0D73A252B3BC}" destId="{3FC003A7-BEAF-4BD8-B89B-080E60C38742}" srcOrd="1" destOrd="0" presId="urn:microsoft.com/office/officeart/2005/8/layout/orgChart1"/>
    <dgm:cxn modelId="{9F2C1E04-E1D0-482E-A8A4-ABB183CAF5CB}" type="presParOf" srcId="{5640BC84-4406-4F40-9035-62F44E595C4F}" destId="{B261D6A4-0199-48CA-A2B6-4229F5B5AE3A}" srcOrd="1" destOrd="0" presId="urn:microsoft.com/office/officeart/2005/8/layout/orgChart1"/>
    <dgm:cxn modelId="{9DEF3520-B325-4785-A3B0-1D75A1225D0F}" type="presParOf" srcId="{B261D6A4-0199-48CA-A2B6-4229F5B5AE3A}" destId="{51D5AF74-41EE-474E-AEDD-1D7542AFFD54}" srcOrd="0" destOrd="0" presId="urn:microsoft.com/office/officeart/2005/8/layout/orgChart1"/>
    <dgm:cxn modelId="{0D386B80-C97B-4AD6-A1FB-4C1CC7A1E799}" type="presParOf" srcId="{B261D6A4-0199-48CA-A2B6-4229F5B5AE3A}" destId="{E593B364-8C22-4EC6-A493-EFCC3193FC60}" srcOrd="1" destOrd="0" presId="urn:microsoft.com/office/officeart/2005/8/layout/orgChart1"/>
    <dgm:cxn modelId="{40A8F95C-07BB-47A1-BDEC-E89AA0834F04}" type="presParOf" srcId="{E593B364-8C22-4EC6-A493-EFCC3193FC60}" destId="{7CD4E6B5-DB66-498E-8B48-87A80D1A3C0E}" srcOrd="0" destOrd="0" presId="urn:microsoft.com/office/officeart/2005/8/layout/orgChart1"/>
    <dgm:cxn modelId="{8C8D26E0-B777-4292-9BDB-B19266E8CE38}" type="presParOf" srcId="{7CD4E6B5-DB66-498E-8B48-87A80D1A3C0E}" destId="{8F9A4892-42EB-4385-AC9E-7D44725BD41C}" srcOrd="0" destOrd="0" presId="urn:microsoft.com/office/officeart/2005/8/layout/orgChart1"/>
    <dgm:cxn modelId="{BDFE5A9A-B64F-42B5-8BCD-28A486EA100D}" type="presParOf" srcId="{7CD4E6B5-DB66-498E-8B48-87A80D1A3C0E}" destId="{8CF12C0B-456F-4193-9F44-8626EC516692}" srcOrd="1" destOrd="0" presId="urn:microsoft.com/office/officeart/2005/8/layout/orgChart1"/>
    <dgm:cxn modelId="{93B13353-5575-4E10-A0F2-09F12B16FF5A}" type="presParOf" srcId="{E593B364-8C22-4EC6-A493-EFCC3193FC60}" destId="{4ACFCC01-AC9C-4181-89ED-A711717FA902}" srcOrd="1" destOrd="0" presId="urn:microsoft.com/office/officeart/2005/8/layout/orgChart1"/>
    <dgm:cxn modelId="{F3729F45-1FEE-44ED-A7C3-52A734BC8DEA}" type="presParOf" srcId="{E593B364-8C22-4EC6-A493-EFCC3193FC60}" destId="{D0446DB1-34E1-4F80-87D3-6AED8FA8F925}" srcOrd="2" destOrd="0" presId="urn:microsoft.com/office/officeart/2005/8/layout/orgChart1"/>
    <dgm:cxn modelId="{FE2BBADA-7403-4102-9206-79A03006EABD}" type="presParOf" srcId="{B261D6A4-0199-48CA-A2B6-4229F5B5AE3A}" destId="{72CD207B-528D-4920-9789-9CFA0FEAE4E2}" srcOrd="2" destOrd="0" presId="urn:microsoft.com/office/officeart/2005/8/layout/orgChart1"/>
    <dgm:cxn modelId="{08CECA7B-C4E2-45A7-8173-9496F2D7607D}" type="presParOf" srcId="{B261D6A4-0199-48CA-A2B6-4229F5B5AE3A}" destId="{E94D5C1C-A1C3-4E86-BACA-268BF582422A}" srcOrd="3" destOrd="0" presId="urn:microsoft.com/office/officeart/2005/8/layout/orgChart1"/>
    <dgm:cxn modelId="{412F45B6-601B-402A-AA9A-57E50ABFE630}" type="presParOf" srcId="{E94D5C1C-A1C3-4E86-BACA-268BF582422A}" destId="{0DB46696-349D-42CD-9E9B-B59ECA171103}" srcOrd="0" destOrd="0" presId="urn:microsoft.com/office/officeart/2005/8/layout/orgChart1"/>
    <dgm:cxn modelId="{E2BA211C-BD96-4124-BF2E-89A4DB1C4458}" type="presParOf" srcId="{0DB46696-349D-42CD-9E9B-B59ECA171103}" destId="{D8A5DFF7-BE4A-4A27-94B6-DF9DE64F98D6}" srcOrd="0" destOrd="0" presId="urn:microsoft.com/office/officeart/2005/8/layout/orgChart1"/>
    <dgm:cxn modelId="{3A5F45B7-CF63-4795-8704-9FD49EA9077B}" type="presParOf" srcId="{0DB46696-349D-42CD-9E9B-B59ECA171103}" destId="{3CFC0AAB-8F3D-4FF3-9098-D76D22A73918}" srcOrd="1" destOrd="0" presId="urn:microsoft.com/office/officeart/2005/8/layout/orgChart1"/>
    <dgm:cxn modelId="{65A777D8-FF78-4F2E-B2B5-AD1ACD88534C}" type="presParOf" srcId="{E94D5C1C-A1C3-4E86-BACA-268BF582422A}" destId="{6DB107F0-3B1B-4C50-B995-E6FD57DAE265}" srcOrd="1" destOrd="0" presId="urn:microsoft.com/office/officeart/2005/8/layout/orgChart1"/>
    <dgm:cxn modelId="{BF000F0A-D3DF-4EAB-9674-1F81221FD434}" type="presParOf" srcId="{E94D5C1C-A1C3-4E86-BACA-268BF582422A}" destId="{54FDEFD8-3B66-49CA-ABEB-2E865C91B5C1}" srcOrd="2" destOrd="0" presId="urn:microsoft.com/office/officeart/2005/8/layout/orgChart1"/>
    <dgm:cxn modelId="{1A9A1335-DD4A-40EE-A2DE-E6758EF736B9}" type="presParOf" srcId="{B261D6A4-0199-48CA-A2B6-4229F5B5AE3A}" destId="{B7C3BC44-90F8-4600-864B-1B9AA156EB61}" srcOrd="4" destOrd="0" presId="urn:microsoft.com/office/officeart/2005/8/layout/orgChart1"/>
    <dgm:cxn modelId="{035D0E36-B92F-486D-AA5F-A4E464A2D6A1}" type="presParOf" srcId="{B261D6A4-0199-48CA-A2B6-4229F5B5AE3A}" destId="{CFC262A2-49CD-492F-A84B-CC2FDA9D1B14}" srcOrd="5" destOrd="0" presId="urn:microsoft.com/office/officeart/2005/8/layout/orgChart1"/>
    <dgm:cxn modelId="{93399B03-5D1F-42ED-86DA-951A7D2828FD}" type="presParOf" srcId="{CFC262A2-49CD-492F-A84B-CC2FDA9D1B14}" destId="{2FC1B713-D32A-41AC-93D7-E9C30AD7FE4E}" srcOrd="0" destOrd="0" presId="urn:microsoft.com/office/officeart/2005/8/layout/orgChart1"/>
    <dgm:cxn modelId="{C69B5D34-AF40-485F-9BD5-C9375C5533C1}" type="presParOf" srcId="{2FC1B713-D32A-41AC-93D7-E9C30AD7FE4E}" destId="{D648084A-695E-4582-B904-E8AE644B75CB}" srcOrd="0" destOrd="0" presId="urn:microsoft.com/office/officeart/2005/8/layout/orgChart1"/>
    <dgm:cxn modelId="{734ED10A-4CDF-4AA7-85FA-7DA41B5E0FCD}" type="presParOf" srcId="{2FC1B713-D32A-41AC-93D7-E9C30AD7FE4E}" destId="{1A1BA1C5-000C-42AD-A8DF-CB24FD7A8511}" srcOrd="1" destOrd="0" presId="urn:microsoft.com/office/officeart/2005/8/layout/orgChart1"/>
    <dgm:cxn modelId="{58CC4C80-B414-4069-82B2-EBEF6F96CA9D}" type="presParOf" srcId="{CFC262A2-49CD-492F-A84B-CC2FDA9D1B14}" destId="{EDFDA140-BF12-4E35-B3AC-FEBEB8993E3C}" srcOrd="1" destOrd="0" presId="urn:microsoft.com/office/officeart/2005/8/layout/orgChart1"/>
    <dgm:cxn modelId="{CF125678-FEB6-4DE0-93F3-9F045112E228}" type="presParOf" srcId="{CFC262A2-49CD-492F-A84B-CC2FDA9D1B14}" destId="{0B9C2543-349C-4529-B421-682DA60117B2}" srcOrd="2" destOrd="0" presId="urn:microsoft.com/office/officeart/2005/8/layout/orgChart1"/>
    <dgm:cxn modelId="{1B21337B-2B73-4DE0-93F0-8AC72DFED86B}" type="presParOf" srcId="{5640BC84-4406-4F40-9035-62F44E595C4F}" destId="{0DDEF3FF-1A07-4C6E-98AC-748910D0B27C}" srcOrd="2" destOrd="0" presId="urn:microsoft.com/office/officeart/2005/8/layout/orgChart1"/>
    <dgm:cxn modelId="{B1176DDE-39C5-4365-803C-29FAB8CA946B}" type="presParOf" srcId="{0DDEF3FF-1A07-4C6E-98AC-748910D0B27C}" destId="{CCDB8365-C67B-406B-8E97-13A2181B6FCC}" srcOrd="0" destOrd="0" presId="urn:microsoft.com/office/officeart/2005/8/layout/orgChart1"/>
    <dgm:cxn modelId="{1BE9E546-3367-4284-A859-5B56F03FF501}" type="presParOf" srcId="{0DDEF3FF-1A07-4C6E-98AC-748910D0B27C}" destId="{2052E3A8-42D3-48F8-B11F-E044007FA39F}" srcOrd="1" destOrd="0" presId="urn:microsoft.com/office/officeart/2005/8/layout/orgChart1"/>
    <dgm:cxn modelId="{FB9DEB25-16C3-4DCF-868C-5534A1E1FDEC}" type="presParOf" srcId="{2052E3A8-42D3-48F8-B11F-E044007FA39F}" destId="{884FCEC0-2767-4055-8232-291D790ABA52}" srcOrd="0" destOrd="0" presId="urn:microsoft.com/office/officeart/2005/8/layout/orgChart1"/>
    <dgm:cxn modelId="{2CE32215-E86B-440D-8CBE-60899A1BD3F2}" type="presParOf" srcId="{884FCEC0-2767-4055-8232-291D790ABA52}" destId="{12D894B6-9171-402A-B4EE-7407F23068B6}" srcOrd="0" destOrd="0" presId="urn:microsoft.com/office/officeart/2005/8/layout/orgChart1"/>
    <dgm:cxn modelId="{146F6F76-98F5-4A94-9F9B-C669FECE5816}" type="presParOf" srcId="{884FCEC0-2767-4055-8232-291D790ABA52}" destId="{E0EC0CF7-B621-4A52-9B71-8B38462729CA}" srcOrd="1" destOrd="0" presId="urn:microsoft.com/office/officeart/2005/8/layout/orgChart1"/>
    <dgm:cxn modelId="{3530322C-150C-4256-9AE0-C3E3992DA7F6}" type="presParOf" srcId="{2052E3A8-42D3-48F8-B11F-E044007FA39F}" destId="{551D4252-BC66-4B42-BFA3-5DF67375858C}" srcOrd="1" destOrd="0" presId="urn:microsoft.com/office/officeart/2005/8/layout/orgChart1"/>
    <dgm:cxn modelId="{22E839F3-4546-447A-95D0-F64F9BD6B0FC}" type="presParOf" srcId="{2052E3A8-42D3-48F8-B11F-E044007FA39F}" destId="{2F3E7B71-B94B-429B-A09A-3FC38A67CBAC}"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DB8365-C67B-406B-8E97-13A2181B6FCC}">
      <dsp:nvSpPr>
        <dsp:cNvPr id="0" name=""/>
        <dsp:cNvSpPr/>
      </dsp:nvSpPr>
      <dsp:spPr>
        <a:xfrm>
          <a:off x="2574780" y="862362"/>
          <a:ext cx="168419" cy="737837"/>
        </a:xfrm>
        <a:custGeom>
          <a:avLst/>
          <a:gdLst/>
          <a:ahLst/>
          <a:cxnLst/>
          <a:rect l="0" t="0" r="0" b="0"/>
          <a:pathLst>
            <a:path>
              <a:moveTo>
                <a:pt x="168419" y="0"/>
              </a:moveTo>
              <a:lnTo>
                <a:pt x="168419" y="737837"/>
              </a:lnTo>
              <a:lnTo>
                <a:pt x="0" y="7378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C3BC44-90F8-4600-864B-1B9AA156EB61}">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CD207B-528D-4920-9789-9CFA0FEAE4E2}">
      <dsp:nvSpPr>
        <dsp:cNvPr id="0" name=""/>
        <dsp:cNvSpPr/>
      </dsp:nvSpPr>
      <dsp:spPr>
        <a:xfrm>
          <a:off x="2697479" y="862362"/>
          <a:ext cx="91440" cy="1475675"/>
        </a:xfrm>
        <a:custGeom>
          <a:avLst/>
          <a:gdLst/>
          <a:ahLst/>
          <a:cxnLst/>
          <a:rect l="0" t="0" r="0" b="0"/>
          <a:pathLst>
            <a:path>
              <a:moveTo>
                <a:pt x="45720" y="0"/>
              </a:moveTo>
              <a:lnTo>
                <a:pt x="45720" y="14756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D5AF74-41EE-474E-AEDD-1D7542AFFD54}">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237F2EE-9787-4D67-9227-42C00A9F0F3D}">
      <dsp:nvSpPr>
        <dsp:cNvPr id="0" name=""/>
        <dsp:cNvSpPr/>
      </dsp:nvSpPr>
      <dsp:spPr>
        <a:xfrm>
          <a:off x="1941202" y="60364"/>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Ηλιας</a:t>
          </a:r>
        </a:p>
      </dsp:txBody>
      <dsp:txXfrm>
        <a:off x="1941202" y="60364"/>
        <a:ext cx="1603995" cy="801997"/>
      </dsp:txXfrm>
    </dsp:sp>
    <dsp:sp modelId="{8F9A4892-42EB-4385-AC9E-7D44725BD41C}">
      <dsp:nvSpPr>
        <dsp:cNvPr id="0" name=""/>
        <dsp:cNvSpPr/>
      </dsp:nvSpPr>
      <dsp:spPr>
        <a:xfrm>
          <a:off x="368" y="2338037"/>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Σπύρος</a:t>
          </a:r>
        </a:p>
      </dsp:txBody>
      <dsp:txXfrm>
        <a:off x="368" y="2338037"/>
        <a:ext cx="1603995" cy="801997"/>
      </dsp:txXfrm>
    </dsp:sp>
    <dsp:sp modelId="{D8A5DFF7-BE4A-4A27-94B6-DF9DE64F98D6}">
      <dsp:nvSpPr>
        <dsp:cNvPr id="0" name=""/>
        <dsp:cNvSpPr/>
      </dsp:nvSpPr>
      <dsp:spPr>
        <a:xfrm>
          <a:off x="1941202" y="2338037"/>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Χρύσα</a:t>
          </a:r>
        </a:p>
      </dsp:txBody>
      <dsp:txXfrm>
        <a:off x="1941202" y="2338037"/>
        <a:ext cx="1603995" cy="801997"/>
      </dsp:txXfrm>
    </dsp:sp>
    <dsp:sp modelId="{D648084A-695E-4582-B904-E8AE644B75CB}">
      <dsp:nvSpPr>
        <dsp:cNvPr id="0" name=""/>
        <dsp:cNvSpPr/>
      </dsp:nvSpPr>
      <dsp:spPr>
        <a:xfrm>
          <a:off x="3882036" y="2338037"/>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Νίκος</a:t>
          </a:r>
        </a:p>
      </dsp:txBody>
      <dsp:txXfrm>
        <a:off x="3882036" y="2338037"/>
        <a:ext cx="1603995" cy="801997"/>
      </dsp:txXfrm>
    </dsp:sp>
    <dsp:sp modelId="{12D894B6-9171-402A-B4EE-7407F23068B6}">
      <dsp:nvSpPr>
        <dsp:cNvPr id="0" name=""/>
        <dsp:cNvSpPr/>
      </dsp:nvSpPr>
      <dsp:spPr>
        <a:xfrm>
          <a:off x="970785" y="1199201"/>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Αθηνά</a:t>
          </a:r>
        </a:p>
      </dsp:txBody>
      <dsp:txXfrm>
        <a:off x="970785" y="1199201"/>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27C721-8F24-4A01-9F9C-748EC896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2641</Words>
  <Characters>14263</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Πληροφορική  στην Εκπαίδευση </vt:lpstr>
    </vt:vector>
  </TitlesOfParts>
  <Company>πανεπιστημιο δυτικησ μακεδονιασ</Company>
  <LinksUpToDate>false</LinksUpToDate>
  <CharactersWithSpaces>16871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Πληροφορική  στην Εκπαίδευση </dc:title>
  <dc:subject/>
  <dc:creator>Τμήμα Δημοτικής Εκπαίδευσης</dc:creator>
  <cp:keywords/>
  <dc:description/>
  <cp:lastModifiedBy>user</cp:lastModifiedBy>
  <cp:revision>15</cp:revision>
  <dcterms:created xsi:type="dcterms:W3CDTF">2018-03-24T17:12:00Z</dcterms:created>
  <dcterms:modified xsi:type="dcterms:W3CDTF">2018-03-25T14:29:00Z</dcterms:modified>
</cp:coreProperties>
</file>